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454" w:rsidRPr="00A47D37"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A47D37">
        <w:rPr>
          <w:rFonts w:ascii="Times New Roman" w:hAnsi="Times New Roman" w:cs="Times New Roman"/>
          <w:b/>
          <w:bCs/>
          <w:sz w:val="20"/>
          <w:szCs w:val="20"/>
        </w:rPr>
        <w:t xml:space="preserve">Приложение к Постановлению </w:t>
      </w:r>
    </w:p>
    <w:p w:rsidR="002148A3" w:rsidRPr="00A47D37"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A47D37">
        <w:rPr>
          <w:rFonts w:ascii="Times New Roman" w:hAnsi="Times New Roman" w:cs="Times New Roman"/>
          <w:b/>
          <w:bCs/>
          <w:sz w:val="20"/>
          <w:szCs w:val="20"/>
        </w:rPr>
        <w:t>Администрации МО «Мирнинский район»</w:t>
      </w:r>
      <w:r w:rsidR="007A0454" w:rsidRPr="00A47D37">
        <w:rPr>
          <w:rFonts w:ascii="Times New Roman" w:hAnsi="Times New Roman" w:cs="Times New Roman"/>
          <w:b/>
          <w:bCs/>
          <w:sz w:val="20"/>
          <w:szCs w:val="20"/>
        </w:rPr>
        <w:t xml:space="preserve"> РС (Я)</w:t>
      </w:r>
    </w:p>
    <w:p w:rsidR="002148A3" w:rsidRPr="00A47D37" w:rsidRDefault="002148A3" w:rsidP="00146335">
      <w:pPr>
        <w:widowControl w:val="0"/>
        <w:autoSpaceDE w:val="0"/>
        <w:autoSpaceDN w:val="0"/>
        <w:adjustRightInd w:val="0"/>
        <w:spacing w:after="0" w:line="240" w:lineRule="auto"/>
        <w:ind w:left="5329"/>
        <w:rPr>
          <w:rFonts w:ascii="Times New Roman" w:hAnsi="Times New Roman" w:cs="Times New Roman"/>
          <w:b/>
          <w:bCs/>
          <w:sz w:val="20"/>
          <w:szCs w:val="20"/>
        </w:rPr>
      </w:pPr>
      <w:r w:rsidRPr="00A47D37">
        <w:rPr>
          <w:rFonts w:ascii="Times New Roman" w:hAnsi="Times New Roman" w:cs="Times New Roman"/>
          <w:b/>
          <w:bCs/>
          <w:sz w:val="20"/>
          <w:szCs w:val="20"/>
        </w:rPr>
        <w:t xml:space="preserve">от </w:t>
      </w:r>
      <w:proofErr w:type="gramStart"/>
      <w:r w:rsidRPr="00A47D37">
        <w:rPr>
          <w:rFonts w:ascii="Times New Roman" w:hAnsi="Times New Roman" w:cs="Times New Roman"/>
          <w:b/>
          <w:bCs/>
          <w:sz w:val="20"/>
          <w:szCs w:val="20"/>
        </w:rPr>
        <w:t>«</w:t>
      </w:r>
      <w:r w:rsidR="001E6617" w:rsidRPr="00A47D37">
        <w:rPr>
          <w:rFonts w:ascii="Times New Roman" w:hAnsi="Times New Roman" w:cs="Times New Roman"/>
          <w:b/>
          <w:bCs/>
          <w:sz w:val="20"/>
          <w:szCs w:val="20"/>
        </w:rPr>
        <w:t xml:space="preserve"> </w:t>
      </w:r>
      <w:r w:rsidR="008F1EE4" w:rsidRPr="00A47D37">
        <w:rPr>
          <w:rFonts w:ascii="Times New Roman" w:hAnsi="Times New Roman" w:cs="Times New Roman"/>
          <w:b/>
          <w:bCs/>
          <w:sz w:val="20"/>
          <w:szCs w:val="20"/>
        </w:rPr>
        <w:t>_</w:t>
      </w:r>
      <w:proofErr w:type="gramEnd"/>
      <w:r w:rsidR="007A0454" w:rsidRPr="00A47D37">
        <w:rPr>
          <w:rFonts w:ascii="Times New Roman" w:hAnsi="Times New Roman" w:cs="Times New Roman"/>
          <w:b/>
          <w:bCs/>
          <w:sz w:val="20"/>
          <w:szCs w:val="20"/>
        </w:rPr>
        <w:t>_</w:t>
      </w:r>
      <w:r w:rsidR="00996F3E" w:rsidRPr="00A47D37">
        <w:rPr>
          <w:rFonts w:ascii="Times New Roman" w:hAnsi="Times New Roman" w:cs="Times New Roman"/>
          <w:b/>
          <w:bCs/>
          <w:sz w:val="20"/>
          <w:szCs w:val="20"/>
        </w:rPr>
        <w:t>__</w:t>
      </w:r>
      <w:r w:rsidR="008F1EE4" w:rsidRPr="00A47D37">
        <w:rPr>
          <w:rFonts w:ascii="Times New Roman" w:hAnsi="Times New Roman" w:cs="Times New Roman"/>
          <w:b/>
          <w:bCs/>
          <w:sz w:val="20"/>
          <w:szCs w:val="20"/>
        </w:rPr>
        <w:t>__</w:t>
      </w:r>
      <w:r w:rsidR="001E6617" w:rsidRPr="00A47D37">
        <w:rPr>
          <w:rFonts w:ascii="Times New Roman" w:hAnsi="Times New Roman" w:cs="Times New Roman"/>
          <w:b/>
          <w:bCs/>
          <w:sz w:val="20"/>
          <w:szCs w:val="20"/>
        </w:rPr>
        <w:t xml:space="preserve">» </w:t>
      </w:r>
      <w:r w:rsidR="008F1EE4" w:rsidRPr="00A47D37">
        <w:rPr>
          <w:rFonts w:ascii="Times New Roman" w:hAnsi="Times New Roman" w:cs="Times New Roman"/>
          <w:b/>
          <w:bCs/>
          <w:sz w:val="20"/>
          <w:szCs w:val="20"/>
        </w:rPr>
        <w:t>________</w:t>
      </w:r>
      <w:r w:rsidR="001E6617" w:rsidRPr="00A47D37">
        <w:rPr>
          <w:rFonts w:ascii="Times New Roman" w:hAnsi="Times New Roman" w:cs="Times New Roman"/>
          <w:b/>
          <w:bCs/>
          <w:sz w:val="20"/>
          <w:szCs w:val="20"/>
        </w:rPr>
        <w:t xml:space="preserve"> </w:t>
      </w:r>
      <w:r w:rsidR="00996F3E" w:rsidRPr="00A47D37">
        <w:rPr>
          <w:rFonts w:ascii="Times New Roman" w:hAnsi="Times New Roman" w:cs="Times New Roman"/>
          <w:b/>
          <w:bCs/>
          <w:sz w:val="20"/>
          <w:szCs w:val="20"/>
        </w:rPr>
        <w:t>2021</w:t>
      </w:r>
      <w:r w:rsidRPr="00A47D37">
        <w:rPr>
          <w:rFonts w:ascii="Times New Roman" w:hAnsi="Times New Roman" w:cs="Times New Roman"/>
          <w:b/>
          <w:bCs/>
          <w:sz w:val="20"/>
          <w:szCs w:val="20"/>
        </w:rPr>
        <w:t xml:space="preserve">г. № </w:t>
      </w:r>
      <w:r w:rsidR="008F1EE4" w:rsidRPr="00A47D37">
        <w:rPr>
          <w:rFonts w:ascii="Times New Roman" w:hAnsi="Times New Roman" w:cs="Times New Roman"/>
          <w:b/>
          <w:bCs/>
          <w:sz w:val="20"/>
          <w:szCs w:val="20"/>
        </w:rPr>
        <w:t>______</w:t>
      </w:r>
    </w:p>
    <w:p w:rsidR="002148A3" w:rsidRPr="00A47D37"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2148A3" w:rsidRPr="00A47D37" w:rsidRDefault="002148A3">
      <w:pPr>
        <w:widowControl w:val="0"/>
        <w:autoSpaceDE w:val="0"/>
        <w:autoSpaceDN w:val="0"/>
        <w:adjustRightInd w:val="0"/>
        <w:spacing w:after="0" w:line="240" w:lineRule="auto"/>
        <w:jc w:val="center"/>
        <w:rPr>
          <w:rFonts w:ascii="Times New Roman" w:hAnsi="Times New Roman" w:cs="Times New Roman"/>
          <w:b/>
          <w:bCs/>
          <w:sz w:val="24"/>
          <w:szCs w:val="24"/>
        </w:rPr>
      </w:pPr>
    </w:p>
    <w:p w:rsidR="00AA0010" w:rsidRPr="00A47D37" w:rsidRDefault="00AA0010" w:rsidP="00AA0010">
      <w:pPr>
        <w:spacing w:after="0" w:line="240" w:lineRule="auto"/>
        <w:ind w:firstLine="709"/>
        <w:jc w:val="center"/>
        <w:rPr>
          <w:rFonts w:ascii="Times New Roman" w:hAnsi="Times New Roman" w:cs="Times New Roman"/>
          <w:b/>
          <w:sz w:val="24"/>
          <w:szCs w:val="24"/>
        </w:rPr>
      </w:pPr>
      <w:r w:rsidRPr="00A47D37">
        <w:rPr>
          <w:rFonts w:ascii="Times New Roman" w:hAnsi="Times New Roman" w:cs="Times New Roman"/>
          <w:b/>
          <w:sz w:val="24"/>
          <w:szCs w:val="24"/>
        </w:rPr>
        <w:t xml:space="preserve">Административный регламент </w:t>
      </w:r>
    </w:p>
    <w:p w:rsidR="00AA0010" w:rsidRPr="00A47D37" w:rsidRDefault="00AA0010" w:rsidP="00AA0010">
      <w:pPr>
        <w:spacing w:after="0" w:line="240" w:lineRule="auto"/>
        <w:ind w:firstLine="709"/>
        <w:jc w:val="center"/>
        <w:rPr>
          <w:rFonts w:ascii="Times New Roman" w:hAnsi="Times New Roman" w:cs="Times New Roman"/>
          <w:b/>
          <w:sz w:val="24"/>
          <w:szCs w:val="24"/>
        </w:rPr>
      </w:pPr>
      <w:r w:rsidRPr="00A47D37">
        <w:rPr>
          <w:rFonts w:ascii="Times New Roman" w:hAnsi="Times New Roman" w:cs="Times New Roman"/>
          <w:b/>
          <w:sz w:val="24"/>
          <w:szCs w:val="24"/>
        </w:rPr>
        <w:t>предоставления муниципальной услуги «</w:t>
      </w:r>
      <w:sdt>
        <w:sdtPr>
          <w:rPr>
            <w:rFonts w:ascii="Times New Roman" w:hAnsi="Times New Roman" w:cs="Times New Roman"/>
            <w:b/>
            <w:sz w:val="24"/>
            <w:szCs w:val="24"/>
          </w:rPr>
          <w:id w:val="1222793130"/>
          <w:placeholder>
            <w:docPart w:val="C632069BEA6A4F09BBBD97209DBA50B8"/>
          </w:placeholder>
        </w:sdtPr>
        <w:sdtEndPr/>
        <w:sdtContent>
          <w:r w:rsidR="00824964" w:rsidRPr="00A47D37">
            <w:rPr>
              <w:rFonts w:ascii="Times New Roman" w:hAnsi="Times New Roman" w:cs="Times New Roman"/>
              <w:b/>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sdtContent>
      </w:sdt>
      <w:r w:rsidRPr="00A47D37">
        <w:rPr>
          <w:rFonts w:ascii="Times New Roman" w:hAnsi="Times New Roman" w:cs="Times New Roman"/>
          <w:b/>
          <w:sz w:val="24"/>
          <w:szCs w:val="24"/>
        </w:rPr>
        <w:t>»</w:t>
      </w:r>
    </w:p>
    <w:p w:rsidR="0056110B" w:rsidRPr="00A47D37" w:rsidRDefault="0056110B">
      <w:pPr>
        <w:widowControl w:val="0"/>
        <w:autoSpaceDE w:val="0"/>
        <w:autoSpaceDN w:val="0"/>
        <w:adjustRightInd w:val="0"/>
        <w:spacing w:after="0" w:line="240" w:lineRule="auto"/>
        <w:jc w:val="both"/>
        <w:rPr>
          <w:rFonts w:ascii="Times New Roman" w:hAnsi="Times New Roman" w:cs="Times New Roman"/>
          <w:sz w:val="24"/>
          <w:szCs w:val="24"/>
        </w:rPr>
      </w:pPr>
    </w:p>
    <w:p w:rsidR="00B9313C" w:rsidRPr="00A47D37" w:rsidRDefault="00B9313C" w:rsidP="00B9313C">
      <w:pPr>
        <w:spacing w:after="0" w:line="240" w:lineRule="auto"/>
        <w:jc w:val="both"/>
        <w:rPr>
          <w:rFonts w:ascii="Times New Roman" w:eastAsia="Calibri" w:hAnsi="Times New Roman" w:cs="Times New Roman"/>
          <w:sz w:val="24"/>
          <w:szCs w:val="24"/>
          <w:lang w:eastAsia="ru-RU"/>
        </w:rPr>
      </w:pPr>
      <w:bookmarkStart w:id="0" w:name="Par40"/>
      <w:bookmarkStart w:id="1" w:name="Par675"/>
      <w:bookmarkEnd w:id="0"/>
      <w:bookmarkEnd w:id="1"/>
    </w:p>
    <w:p w:rsidR="00177F31" w:rsidRPr="00A47D37" w:rsidRDefault="00177F31" w:rsidP="008D4682">
      <w:pPr>
        <w:numPr>
          <w:ilvl w:val="0"/>
          <w:numId w:val="13"/>
        </w:numPr>
        <w:spacing w:after="0" w:line="240" w:lineRule="auto"/>
        <w:ind w:left="0" w:firstLine="0"/>
        <w:jc w:val="center"/>
        <w:rPr>
          <w:rFonts w:ascii="Times New Roman" w:hAnsi="Times New Roman" w:cs="Times New Roman"/>
          <w:b/>
          <w:bCs/>
          <w:sz w:val="24"/>
          <w:szCs w:val="24"/>
        </w:rPr>
      </w:pPr>
      <w:r w:rsidRPr="00A47D37">
        <w:rPr>
          <w:rFonts w:ascii="Times New Roman" w:hAnsi="Times New Roman" w:cs="Times New Roman"/>
          <w:b/>
          <w:bCs/>
          <w:sz w:val="24"/>
          <w:szCs w:val="24"/>
        </w:rPr>
        <w:t>ОБЩИЕ ПОЛОЖЕНИЯ</w:t>
      </w:r>
    </w:p>
    <w:p w:rsidR="00B5296D" w:rsidRPr="00A47D37" w:rsidRDefault="00B5296D" w:rsidP="00562D55">
      <w:pPr>
        <w:spacing w:after="0" w:line="240" w:lineRule="auto"/>
        <w:ind w:firstLine="709"/>
        <w:jc w:val="center"/>
        <w:rPr>
          <w:rFonts w:ascii="Times New Roman" w:eastAsia="Calibri" w:hAnsi="Times New Roman" w:cs="Times New Roman"/>
          <w:b/>
          <w:sz w:val="24"/>
          <w:szCs w:val="24"/>
          <w:lang w:eastAsia="ru-RU"/>
        </w:rPr>
      </w:pPr>
    </w:p>
    <w:p w:rsidR="00185B75" w:rsidRPr="00A47D37" w:rsidRDefault="00185B75" w:rsidP="008D4682">
      <w:pPr>
        <w:numPr>
          <w:ilvl w:val="1"/>
          <w:numId w:val="13"/>
        </w:numPr>
        <w:spacing w:after="0" w:line="240" w:lineRule="auto"/>
        <w:ind w:left="0" w:firstLine="0"/>
        <w:jc w:val="center"/>
        <w:rPr>
          <w:rFonts w:ascii="Times New Roman" w:hAnsi="Times New Roman" w:cs="Times New Roman"/>
          <w:b/>
          <w:iCs/>
          <w:sz w:val="24"/>
          <w:szCs w:val="24"/>
        </w:rPr>
      </w:pPr>
      <w:r w:rsidRPr="00A47D37">
        <w:rPr>
          <w:rFonts w:ascii="Times New Roman" w:hAnsi="Times New Roman" w:cs="Times New Roman"/>
          <w:b/>
          <w:iCs/>
          <w:sz w:val="24"/>
          <w:szCs w:val="24"/>
        </w:rPr>
        <w:t>Предмет регулирования</w:t>
      </w:r>
    </w:p>
    <w:p w:rsidR="00B9313C" w:rsidRPr="00A47D37" w:rsidRDefault="00B9313C" w:rsidP="00562D55">
      <w:pPr>
        <w:spacing w:after="0" w:line="240" w:lineRule="auto"/>
        <w:ind w:firstLine="709"/>
        <w:jc w:val="both"/>
        <w:rPr>
          <w:rFonts w:ascii="Times New Roman" w:eastAsia="Calibri" w:hAnsi="Times New Roman" w:cs="Times New Roman"/>
          <w:sz w:val="24"/>
          <w:szCs w:val="24"/>
          <w:lang w:eastAsia="ru-RU"/>
        </w:rPr>
      </w:pPr>
    </w:p>
    <w:p w:rsidR="0029137A" w:rsidRPr="00A47D37" w:rsidRDefault="0029137A" w:rsidP="008D4682">
      <w:pPr>
        <w:numPr>
          <w:ilvl w:val="1"/>
          <w:numId w:val="4"/>
        </w:numPr>
        <w:spacing w:after="120" w:line="240" w:lineRule="auto"/>
        <w:ind w:left="0" w:firstLine="709"/>
        <w:jc w:val="both"/>
        <w:rPr>
          <w:rFonts w:ascii="Times New Roman" w:hAnsi="Times New Roman" w:cs="Times New Roman"/>
          <w:b/>
          <w:sz w:val="24"/>
          <w:szCs w:val="24"/>
        </w:rPr>
      </w:pPr>
      <w:r w:rsidRPr="00A47D37">
        <w:rPr>
          <w:rFonts w:ascii="Times New Roman" w:hAnsi="Times New Roman" w:cs="Times New Roman"/>
          <w:sz w:val="24"/>
          <w:szCs w:val="24"/>
        </w:rPr>
        <w:t>Административный регламент предоставления муниципальной услуги «</w:t>
      </w:r>
      <w:sdt>
        <w:sdtPr>
          <w:rPr>
            <w:rFonts w:ascii="Times New Roman" w:hAnsi="Times New Roman" w:cs="Times New Roman"/>
            <w:b/>
            <w:szCs w:val="24"/>
            <w:highlight w:val="yellow"/>
          </w:rPr>
          <w:id w:val="-1819251490"/>
          <w:placeholder>
            <w:docPart w:val="516C5BD8E061424D82DE51855801BEB9"/>
          </w:placeholder>
        </w:sdtPr>
        <w:sdtEndPr/>
        <w:sdtContent>
          <w:r w:rsidR="00824964" w:rsidRPr="00A47D37">
            <w:rPr>
              <w:rFonts w:ascii="Times New Roman" w:hAnsi="Times New Roman" w:cs="Times New Roman"/>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sdtContent>
      </w:sdt>
      <w:r w:rsidR="00AA0010" w:rsidRPr="00A47D37">
        <w:rPr>
          <w:rFonts w:ascii="Times New Roman" w:hAnsi="Times New Roman" w:cs="Times New Roman"/>
          <w:sz w:val="24"/>
          <w:szCs w:val="24"/>
        </w:rPr>
        <w:t xml:space="preserve">» </w:t>
      </w:r>
      <w:r w:rsidRPr="00A47D37">
        <w:rPr>
          <w:rFonts w:ascii="Times New Roman" w:hAnsi="Times New Roman" w:cs="Times New Roman"/>
          <w:sz w:val="24"/>
          <w:szCs w:val="24"/>
        </w:rPr>
        <w:t xml:space="preserve">(далее по тексту – Административный регламент) разработан в соответствии с </w:t>
      </w:r>
      <w:hyperlink r:id="rId8" w:history="1">
        <w:r w:rsidRPr="00A47D37">
          <w:rPr>
            <w:rStyle w:val="aa"/>
            <w:rFonts w:ascii="Times New Roman" w:hAnsi="Times New Roman" w:cs="Times New Roman"/>
            <w:sz w:val="24"/>
            <w:szCs w:val="24"/>
          </w:rPr>
          <w:t>Федеральным законом от 27.07.2010 г. № 210-ФЗ «Об организации предоставления государственных и муниципальных услуг</w:t>
        </w:r>
      </w:hyperlink>
      <w:r w:rsidRPr="00A47D37">
        <w:rPr>
          <w:rFonts w:ascii="Times New Roman" w:hAnsi="Times New Roman" w:cs="Times New Roman"/>
          <w:sz w:val="24"/>
          <w:szCs w:val="24"/>
        </w:rPr>
        <w:t>».</w:t>
      </w:r>
    </w:p>
    <w:p w:rsidR="00B9313C" w:rsidRPr="00A47D37" w:rsidRDefault="00B9313C" w:rsidP="00562D55">
      <w:pPr>
        <w:spacing w:after="0" w:line="240" w:lineRule="auto"/>
        <w:ind w:firstLine="709"/>
        <w:jc w:val="both"/>
        <w:rPr>
          <w:rFonts w:ascii="Times New Roman" w:eastAsia="Calibri" w:hAnsi="Times New Roman" w:cs="Times New Roman"/>
          <w:sz w:val="24"/>
          <w:szCs w:val="24"/>
          <w:lang w:eastAsia="ru-RU"/>
        </w:rPr>
      </w:pPr>
    </w:p>
    <w:p w:rsidR="00B9313C" w:rsidRPr="00A47D37" w:rsidRDefault="0029137A" w:rsidP="008D4682">
      <w:pPr>
        <w:numPr>
          <w:ilvl w:val="1"/>
          <w:numId w:val="13"/>
        </w:numPr>
        <w:spacing w:after="0" w:line="240" w:lineRule="auto"/>
        <w:ind w:left="0" w:firstLine="0"/>
        <w:jc w:val="center"/>
        <w:rPr>
          <w:rFonts w:ascii="Times New Roman" w:eastAsia="Calibri" w:hAnsi="Times New Roman" w:cs="Times New Roman"/>
          <w:b/>
          <w:sz w:val="24"/>
          <w:szCs w:val="24"/>
          <w:lang w:eastAsia="ru-RU"/>
        </w:rPr>
      </w:pPr>
      <w:r w:rsidRPr="00A47D37">
        <w:rPr>
          <w:rFonts w:ascii="Times New Roman" w:eastAsia="Calibri" w:hAnsi="Times New Roman" w:cs="Times New Roman"/>
          <w:b/>
          <w:sz w:val="24"/>
          <w:szCs w:val="24"/>
          <w:lang w:eastAsia="ru-RU"/>
        </w:rPr>
        <w:t xml:space="preserve"> </w:t>
      </w:r>
      <w:r w:rsidR="00B9313C" w:rsidRPr="00A47D37">
        <w:rPr>
          <w:rFonts w:ascii="Times New Roman" w:eastAsia="Calibri" w:hAnsi="Times New Roman" w:cs="Times New Roman"/>
          <w:b/>
          <w:sz w:val="24"/>
          <w:szCs w:val="24"/>
          <w:lang w:eastAsia="ru-RU"/>
        </w:rPr>
        <w:t>Круг заявителей</w:t>
      </w:r>
    </w:p>
    <w:p w:rsidR="0066438D" w:rsidRPr="00A47D37" w:rsidRDefault="0066438D" w:rsidP="00562D55">
      <w:pPr>
        <w:spacing w:after="0" w:line="240" w:lineRule="auto"/>
        <w:ind w:firstLine="709"/>
        <w:jc w:val="both"/>
        <w:rPr>
          <w:rFonts w:ascii="Times New Roman" w:eastAsia="Calibri" w:hAnsi="Times New Roman" w:cs="Times New Roman"/>
          <w:sz w:val="24"/>
          <w:szCs w:val="24"/>
          <w:lang w:eastAsia="ru-RU"/>
        </w:rPr>
      </w:pPr>
    </w:p>
    <w:p w:rsidR="00824964" w:rsidRPr="00A47D37" w:rsidRDefault="00824964" w:rsidP="00824964">
      <w:pPr>
        <w:pStyle w:val="af5"/>
        <w:numPr>
          <w:ilvl w:val="0"/>
          <w:numId w:val="51"/>
        </w:numPr>
        <w:ind w:left="0" w:firstLine="709"/>
        <w:jc w:val="both"/>
        <w:rPr>
          <w:rFonts w:ascii="Times New Roman" w:hAnsi="Times New Roman" w:cs="Times New Roman"/>
          <w:spacing w:val="2"/>
          <w:sz w:val="24"/>
          <w:szCs w:val="24"/>
        </w:rPr>
      </w:pPr>
      <w:bookmarkStart w:id="2" w:name="п1_2_1"/>
      <w:r w:rsidRPr="00A47D37">
        <w:rPr>
          <w:rFonts w:ascii="Times New Roman" w:hAnsi="Times New Roman" w:cs="Times New Roman"/>
          <w:spacing w:val="2"/>
          <w:sz w:val="24"/>
          <w:szCs w:val="24"/>
        </w:rPr>
        <w:t>Получателем муниципальной услуги являю</w:t>
      </w:r>
      <w:del w:id="3" w:author="Шаринов Денис Владимирович" w:date="2021-07-19T16:23:00Z">
        <w:r w:rsidRPr="00A47D37" w:rsidDel="00966C5E">
          <w:rPr>
            <w:rFonts w:ascii="Times New Roman" w:hAnsi="Times New Roman" w:cs="Times New Roman"/>
            <w:spacing w:val="2"/>
            <w:sz w:val="24"/>
            <w:szCs w:val="24"/>
          </w:rPr>
          <w:delText>ю</w:delText>
        </w:r>
      </w:del>
      <w:r w:rsidRPr="00A47D37">
        <w:rPr>
          <w:rFonts w:ascii="Times New Roman" w:hAnsi="Times New Roman" w:cs="Times New Roman"/>
          <w:spacing w:val="2"/>
          <w:sz w:val="24"/>
          <w:szCs w:val="24"/>
        </w:rPr>
        <w:t>тся</w:t>
      </w:r>
      <w:r w:rsidRPr="00A47D37">
        <w:rPr>
          <w:rFonts w:ascii="Times New Roman" w:hAnsi="Times New Roman" w:cs="Times New Roman"/>
        </w:rPr>
        <w:t xml:space="preserve"> </w:t>
      </w:r>
      <w:r w:rsidRPr="00A47D37">
        <w:rPr>
          <w:rFonts w:ascii="Times New Roman" w:hAnsi="Times New Roman" w:cs="Times New Roman"/>
          <w:spacing w:val="2"/>
          <w:sz w:val="24"/>
          <w:szCs w:val="24"/>
        </w:rPr>
        <w:t xml:space="preserve">застройщики (далее – заявитель):  </w:t>
      </w:r>
    </w:p>
    <w:p w:rsidR="00824964" w:rsidRPr="00A47D37" w:rsidRDefault="00824964" w:rsidP="00824964">
      <w:pPr>
        <w:pStyle w:val="af5"/>
        <w:ind w:firstLine="709"/>
        <w:jc w:val="both"/>
        <w:rPr>
          <w:rFonts w:ascii="Times New Roman" w:hAnsi="Times New Roman" w:cs="Times New Roman"/>
          <w:spacing w:val="2"/>
          <w:sz w:val="24"/>
          <w:szCs w:val="24"/>
        </w:rPr>
      </w:pPr>
      <w:r w:rsidRPr="00A47D37">
        <w:rPr>
          <w:rFonts w:ascii="Times New Roman" w:hAnsi="Times New Roman" w:cs="Times New Roman"/>
          <w:spacing w:val="2"/>
          <w:sz w:val="24"/>
          <w:szCs w:val="24"/>
        </w:rPr>
        <w:t xml:space="preserve">1) физические лица (в том числе зарегистрированные в качестве индивидуальных предпринимателей) или юридические лица, планирующие и обеспечивающие строительство объектов капитального строительства, в том числе объектов ИЖС или садовых домов на принадлежащих им земельных участках, или принадлежащих иному правообладателю (в том числе по соглашению об установлении сервитута, решению об установлении публичного сервитута, а также схеме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w:t>
      </w:r>
    </w:p>
    <w:p w:rsidR="00824964" w:rsidRPr="00A47D37" w:rsidRDefault="00824964" w:rsidP="00824964">
      <w:pPr>
        <w:pStyle w:val="af5"/>
        <w:ind w:firstLine="709"/>
        <w:jc w:val="both"/>
        <w:rPr>
          <w:rFonts w:ascii="Times New Roman" w:hAnsi="Times New Roman" w:cs="Times New Roman"/>
          <w:spacing w:val="2"/>
          <w:sz w:val="24"/>
          <w:szCs w:val="24"/>
        </w:rPr>
      </w:pPr>
      <w:r w:rsidRPr="00A47D37">
        <w:rPr>
          <w:rFonts w:ascii="Times New Roman" w:hAnsi="Times New Roman" w:cs="Times New Roman"/>
          <w:spacing w:val="2"/>
          <w:sz w:val="24"/>
          <w:szCs w:val="24"/>
        </w:rPr>
        <w:t xml:space="preserve">2) физические лица (в том числе зарегистрированные в качестве индивидуальных предпринимателей) или юридические лица, обеспечивающие строительство или реконструкцию объектов капитального строительства на земельных участках иных правообладателей (которым при осуществлении бюджетных инвестиций в объект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w:t>
      </w:r>
      <w:bookmarkStart w:id="4" w:name="п1_2_2"/>
      <w:bookmarkEnd w:id="2"/>
    </w:p>
    <w:p w:rsidR="00824964" w:rsidRPr="00A47D37" w:rsidRDefault="00824964" w:rsidP="00824964">
      <w:pPr>
        <w:pStyle w:val="af5"/>
        <w:numPr>
          <w:ilvl w:val="0"/>
          <w:numId w:val="51"/>
        </w:numPr>
        <w:ind w:left="0" w:firstLine="709"/>
        <w:jc w:val="both"/>
        <w:rPr>
          <w:rFonts w:ascii="Times New Roman" w:hAnsi="Times New Roman" w:cs="Times New Roman"/>
          <w:spacing w:val="2"/>
          <w:sz w:val="24"/>
          <w:szCs w:val="24"/>
        </w:rPr>
      </w:pPr>
      <w:r w:rsidRPr="00A47D37">
        <w:rPr>
          <w:rFonts w:ascii="Times New Roman" w:hAnsi="Times New Roman" w:cs="Times New Roman"/>
          <w:sz w:val="24"/>
          <w:szCs w:val="24"/>
        </w:rPr>
        <w:t>С заявлением вправе обратиться представители заявителя, действующие в силу полномочий, основанных на оформленной в установленном законодательством Российской Федерации порядке доверенности</w:t>
      </w:r>
      <w:bookmarkEnd w:id="4"/>
      <w:r w:rsidRPr="00A47D37">
        <w:rPr>
          <w:rFonts w:ascii="Times New Roman" w:hAnsi="Times New Roman" w:cs="Times New Roman"/>
          <w:sz w:val="24"/>
          <w:szCs w:val="24"/>
        </w:rPr>
        <w:t>.</w:t>
      </w:r>
    </w:p>
    <w:p w:rsidR="004371DA" w:rsidRPr="00A47D37" w:rsidRDefault="004371DA" w:rsidP="004371D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B9313C" w:rsidRPr="00A47D37" w:rsidRDefault="00B9313C" w:rsidP="008D4682">
      <w:pPr>
        <w:numPr>
          <w:ilvl w:val="1"/>
          <w:numId w:val="13"/>
        </w:numPr>
        <w:spacing w:after="0" w:line="240" w:lineRule="auto"/>
        <w:ind w:left="0" w:firstLine="0"/>
        <w:jc w:val="center"/>
        <w:rPr>
          <w:rFonts w:ascii="Times New Roman" w:eastAsia="Times New Roman" w:hAnsi="Times New Roman" w:cs="Times New Roman"/>
          <w:b/>
          <w:sz w:val="24"/>
          <w:szCs w:val="24"/>
          <w:lang w:eastAsia="ru-RU"/>
        </w:rPr>
      </w:pPr>
      <w:r w:rsidRPr="00A47D37">
        <w:rPr>
          <w:rFonts w:ascii="Times New Roman" w:eastAsia="Times New Roman" w:hAnsi="Times New Roman" w:cs="Times New Roman"/>
          <w:b/>
          <w:sz w:val="24"/>
          <w:szCs w:val="24"/>
          <w:lang w:eastAsia="ru-RU"/>
        </w:rPr>
        <w:t>Требования к порядку информирования о предоставлении</w:t>
      </w:r>
    </w:p>
    <w:p w:rsidR="00B9313C" w:rsidRPr="00A47D37" w:rsidRDefault="00B9313C" w:rsidP="00562D55">
      <w:pPr>
        <w:spacing w:after="0" w:line="240" w:lineRule="auto"/>
        <w:ind w:firstLine="709"/>
        <w:jc w:val="center"/>
        <w:rPr>
          <w:rFonts w:ascii="Times New Roman" w:eastAsia="Times New Roman" w:hAnsi="Times New Roman" w:cs="Times New Roman"/>
          <w:b/>
          <w:sz w:val="24"/>
          <w:szCs w:val="24"/>
          <w:lang w:eastAsia="ru-RU"/>
        </w:rPr>
      </w:pPr>
      <w:r w:rsidRPr="00A47D37">
        <w:rPr>
          <w:rFonts w:ascii="Times New Roman" w:eastAsia="Times New Roman" w:hAnsi="Times New Roman" w:cs="Times New Roman"/>
          <w:b/>
          <w:sz w:val="24"/>
          <w:szCs w:val="24"/>
          <w:lang w:eastAsia="ru-RU"/>
        </w:rPr>
        <w:t>муниципальной услуги</w:t>
      </w:r>
    </w:p>
    <w:p w:rsidR="002F559F" w:rsidRPr="00A47D37" w:rsidRDefault="002F559F" w:rsidP="00562D55">
      <w:pPr>
        <w:spacing w:after="0" w:line="240" w:lineRule="auto"/>
        <w:ind w:firstLine="709"/>
        <w:jc w:val="both"/>
        <w:rPr>
          <w:rFonts w:ascii="Times New Roman" w:eastAsia="Times New Roman" w:hAnsi="Times New Roman" w:cs="Times New Roman"/>
          <w:sz w:val="24"/>
          <w:szCs w:val="24"/>
          <w:lang w:eastAsia="ru-RU"/>
        </w:rPr>
      </w:pPr>
    </w:p>
    <w:p w:rsidR="0029137A" w:rsidRPr="00A47D37" w:rsidRDefault="0029137A"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lastRenderedPageBreak/>
        <w:t>Местонахождение Администрации</w:t>
      </w:r>
      <w:r w:rsidRPr="00A47D37">
        <w:rPr>
          <w:rFonts w:ascii="Times New Roman" w:eastAsia="Times New Roman" w:hAnsi="Times New Roman" w:cs="Times New Roman"/>
          <w:sz w:val="24"/>
          <w:szCs w:val="24"/>
          <w:lang w:eastAsia="ru-RU"/>
        </w:rPr>
        <w:t xml:space="preserve"> муниципального образования «Мирнинский район» Республики Саха (Якутия) (далее – </w:t>
      </w:r>
      <w:r w:rsidR="006B17AE" w:rsidRPr="00A47D37">
        <w:rPr>
          <w:rFonts w:ascii="Times New Roman" w:eastAsia="Times New Roman" w:hAnsi="Times New Roman" w:cs="Times New Roman"/>
          <w:sz w:val="24"/>
          <w:szCs w:val="24"/>
          <w:lang w:eastAsia="ru-RU"/>
        </w:rPr>
        <w:t>Администрация): 678170</w:t>
      </w:r>
      <w:r w:rsidR="00EA177E" w:rsidRPr="00A47D37">
        <w:rPr>
          <w:rFonts w:ascii="Times New Roman" w:eastAsia="Times New Roman" w:hAnsi="Times New Roman" w:cs="Times New Roman"/>
          <w:sz w:val="24"/>
          <w:szCs w:val="24"/>
          <w:lang w:eastAsia="ru-RU"/>
        </w:rPr>
        <w:t>,</w:t>
      </w:r>
      <w:r w:rsidRPr="00A47D37">
        <w:rPr>
          <w:rFonts w:ascii="Times New Roman" w:eastAsia="Times New Roman" w:hAnsi="Times New Roman" w:cs="Times New Roman"/>
          <w:sz w:val="24"/>
          <w:szCs w:val="24"/>
          <w:lang w:eastAsia="ru-RU"/>
        </w:rPr>
        <w:t xml:space="preserve"> Республика Саха (Якутия), г. Мирный, ул. Ленина,</w:t>
      </w:r>
      <w:r w:rsidR="006B17AE" w:rsidRPr="00A47D37">
        <w:rPr>
          <w:rFonts w:ascii="Times New Roman" w:eastAsia="Times New Roman" w:hAnsi="Times New Roman" w:cs="Times New Roman"/>
          <w:sz w:val="24"/>
          <w:szCs w:val="24"/>
          <w:lang w:eastAsia="ru-RU"/>
        </w:rPr>
        <w:t xml:space="preserve"> д.</w:t>
      </w:r>
      <w:r w:rsidRPr="00A47D37">
        <w:rPr>
          <w:rFonts w:ascii="Times New Roman" w:eastAsia="Times New Roman" w:hAnsi="Times New Roman" w:cs="Times New Roman"/>
          <w:sz w:val="24"/>
          <w:szCs w:val="24"/>
          <w:lang w:eastAsia="ru-RU"/>
        </w:rPr>
        <w:t xml:space="preserve"> 1</w:t>
      </w:r>
      <w:r w:rsidR="00EA177E" w:rsidRPr="00A47D37">
        <w:rPr>
          <w:rFonts w:ascii="Times New Roman" w:eastAsia="Times New Roman" w:hAnsi="Times New Roman" w:cs="Times New Roman"/>
          <w:sz w:val="24"/>
          <w:szCs w:val="24"/>
          <w:lang w:eastAsia="ru-RU"/>
        </w:rPr>
        <w:t>9</w:t>
      </w:r>
      <w:r w:rsidRPr="00A47D37">
        <w:rPr>
          <w:rFonts w:ascii="Times New Roman" w:eastAsia="Times New Roman" w:hAnsi="Times New Roman" w:cs="Times New Roman"/>
          <w:sz w:val="24"/>
          <w:szCs w:val="24"/>
          <w:lang w:eastAsia="ru-RU"/>
        </w:rPr>
        <w:t>.</w:t>
      </w:r>
      <w:r w:rsidRPr="00A47D37">
        <w:rPr>
          <w:rFonts w:ascii="Times New Roman" w:eastAsiaTheme="minorEastAsia" w:hAnsi="Times New Roman" w:cs="Times New Roman"/>
          <w:sz w:val="24"/>
          <w:szCs w:val="24"/>
          <w:lang w:eastAsia="ru-RU"/>
        </w:rPr>
        <w:t xml:space="preserve"> </w:t>
      </w:r>
    </w:p>
    <w:p w:rsidR="0029137A" w:rsidRPr="00A47D37"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График работы Администрации:</w:t>
      </w:r>
    </w:p>
    <w:p w:rsidR="0029137A" w:rsidRPr="00A47D37" w:rsidRDefault="001B1094"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Понедельник - </w:t>
      </w:r>
      <w:r w:rsidR="006B17AE" w:rsidRPr="00A47D37">
        <w:rPr>
          <w:rFonts w:ascii="Times New Roman" w:eastAsiaTheme="minorEastAsia" w:hAnsi="Times New Roman" w:cs="Times New Roman"/>
          <w:sz w:val="24"/>
          <w:szCs w:val="24"/>
          <w:lang w:eastAsia="ru-RU"/>
        </w:rPr>
        <w:t>пятница</w:t>
      </w:r>
      <w:r w:rsidRPr="00A47D37">
        <w:rPr>
          <w:rFonts w:ascii="Times New Roman" w:eastAsiaTheme="minorEastAsia" w:hAnsi="Times New Roman" w:cs="Times New Roman"/>
          <w:sz w:val="24"/>
          <w:szCs w:val="24"/>
          <w:lang w:eastAsia="ru-RU"/>
        </w:rPr>
        <w:t>: с 08-30</w:t>
      </w:r>
      <w:r w:rsidR="0029137A" w:rsidRPr="00A47D37">
        <w:rPr>
          <w:rFonts w:ascii="Times New Roman" w:eastAsiaTheme="minorEastAsia" w:hAnsi="Times New Roman" w:cs="Times New Roman"/>
          <w:sz w:val="24"/>
          <w:szCs w:val="24"/>
          <w:lang w:eastAsia="ru-RU"/>
        </w:rPr>
        <w:t xml:space="preserve"> до 1</w:t>
      </w:r>
      <w:r w:rsidRPr="00A47D37">
        <w:rPr>
          <w:rFonts w:ascii="Times New Roman" w:eastAsiaTheme="minorEastAsia" w:hAnsi="Times New Roman" w:cs="Times New Roman"/>
          <w:sz w:val="24"/>
          <w:szCs w:val="24"/>
          <w:lang w:eastAsia="ru-RU"/>
        </w:rPr>
        <w:t>8-00</w:t>
      </w:r>
      <w:r w:rsidR="0029137A" w:rsidRPr="00A47D37">
        <w:rPr>
          <w:rFonts w:ascii="Times New Roman" w:eastAsiaTheme="minorEastAsia" w:hAnsi="Times New Roman" w:cs="Times New Roman"/>
          <w:sz w:val="24"/>
          <w:szCs w:val="24"/>
          <w:lang w:eastAsia="ru-RU"/>
        </w:rPr>
        <w:t xml:space="preserve"> часов (перерыв с 12-30 </w:t>
      </w:r>
      <w:r w:rsidRPr="00A47D37">
        <w:rPr>
          <w:rFonts w:ascii="Times New Roman" w:eastAsiaTheme="minorEastAsia" w:hAnsi="Times New Roman" w:cs="Times New Roman"/>
          <w:sz w:val="24"/>
          <w:szCs w:val="24"/>
          <w:lang w:eastAsia="ru-RU"/>
        </w:rPr>
        <w:t xml:space="preserve">до 14-00 часов); </w:t>
      </w:r>
      <w:r w:rsidR="0029137A" w:rsidRPr="00A47D37">
        <w:rPr>
          <w:rFonts w:ascii="Times New Roman" w:eastAsiaTheme="minorEastAsia" w:hAnsi="Times New Roman" w:cs="Times New Roman"/>
          <w:sz w:val="24"/>
          <w:szCs w:val="24"/>
          <w:lang w:eastAsia="ru-RU"/>
        </w:rPr>
        <w:t>суббота и воскресенье: выходные дни.</w:t>
      </w:r>
    </w:p>
    <w:p w:rsidR="0029137A" w:rsidRPr="00A47D37"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Структурное подразделение Администрации, ответственное за предоставление муниципальной</w:t>
      </w:r>
      <w:r w:rsidRPr="00A47D37">
        <w:rPr>
          <w:rFonts w:ascii="Times New Roman" w:eastAsiaTheme="minorEastAsia" w:hAnsi="Times New Roman" w:cs="Times New Roman"/>
          <w:spacing w:val="2"/>
          <w:sz w:val="24"/>
          <w:szCs w:val="24"/>
          <w:lang w:eastAsia="ru-RU"/>
        </w:rPr>
        <w:t xml:space="preserve"> </w:t>
      </w:r>
      <w:r w:rsidRPr="00A47D37">
        <w:rPr>
          <w:rFonts w:ascii="Times New Roman" w:eastAsiaTheme="minorEastAsia" w:hAnsi="Times New Roman" w:cs="Times New Roman"/>
          <w:sz w:val="24"/>
          <w:szCs w:val="24"/>
          <w:lang w:eastAsia="ru-RU"/>
        </w:rPr>
        <w:t xml:space="preserve">услуги – управление архитектуры и градостроительства </w:t>
      </w:r>
      <w:r w:rsidR="001B1094" w:rsidRPr="00A47D37">
        <w:rPr>
          <w:rFonts w:ascii="Times New Roman" w:eastAsiaTheme="minorEastAsia" w:hAnsi="Times New Roman" w:cs="Times New Roman"/>
          <w:sz w:val="24"/>
          <w:szCs w:val="24"/>
          <w:lang w:eastAsia="ru-RU"/>
        </w:rPr>
        <w:t xml:space="preserve">Администрации МО «Мирнинский район» </w:t>
      </w:r>
      <w:r w:rsidRPr="00A47D37">
        <w:rPr>
          <w:rFonts w:ascii="Times New Roman" w:eastAsiaTheme="minorEastAsia" w:hAnsi="Times New Roman" w:cs="Times New Roman"/>
          <w:sz w:val="24"/>
          <w:szCs w:val="24"/>
          <w:lang w:eastAsia="ru-RU"/>
        </w:rPr>
        <w:t>(далее – УАиГ</w:t>
      </w:r>
      <w:r w:rsidR="006B17AE" w:rsidRPr="00A47D37">
        <w:rPr>
          <w:rFonts w:ascii="Times New Roman" w:eastAsiaTheme="minorEastAsia" w:hAnsi="Times New Roman" w:cs="Times New Roman"/>
          <w:sz w:val="24"/>
          <w:szCs w:val="24"/>
          <w:lang w:eastAsia="ru-RU"/>
        </w:rPr>
        <w:t xml:space="preserve"> района</w:t>
      </w:r>
      <w:r w:rsidRPr="00A47D37">
        <w:rPr>
          <w:rFonts w:ascii="Times New Roman" w:eastAsiaTheme="minorEastAsia" w:hAnsi="Times New Roman" w:cs="Times New Roman"/>
          <w:sz w:val="24"/>
          <w:szCs w:val="24"/>
          <w:lang w:eastAsia="ru-RU"/>
        </w:rPr>
        <w:t xml:space="preserve">). </w:t>
      </w:r>
    </w:p>
    <w:p w:rsidR="0029137A" w:rsidRPr="00A47D37"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Местонахождение УАиГ</w:t>
      </w:r>
      <w:r w:rsidR="006B17AE" w:rsidRPr="00A47D37">
        <w:rPr>
          <w:rFonts w:ascii="Times New Roman" w:eastAsiaTheme="minorEastAsia" w:hAnsi="Times New Roman" w:cs="Times New Roman"/>
          <w:sz w:val="24"/>
          <w:szCs w:val="24"/>
          <w:lang w:eastAsia="ru-RU"/>
        </w:rPr>
        <w:t xml:space="preserve"> района</w:t>
      </w:r>
      <w:r w:rsidRPr="00A47D37">
        <w:rPr>
          <w:rFonts w:ascii="Times New Roman" w:eastAsiaTheme="minorEastAsia" w:hAnsi="Times New Roman" w:cs="Times New Roman"/>
          <w:sz w:val="24"/>
          <w:szCs w:val="24"/>
          <w:lang w:eastAsia="ru-RU"/>
        </w:rPr>
        <w:t>: 67817</w:t>
      </w:r>
      <w:r w:rsidR="006B17AE" w:rsidRPr="00A47D37">
        <w:rPr>
          <w:rFonts w:ascii="Times New Roman" w:eastAsiaTheme="minorEastAsia" w:hAnsi="Times New Roman" w:cs="Times New Roman"/>
          <w:sz w:val="24"/>
          <w:szCs w:val="24"/>
          <w:lang w:eastAsia="ru-RU"/>
        </w:rPr>
        <w:t>0</w:t>
      </w:r>
      <w:r w:rsidRPr="00A47D37">
        <w:rPr>
          <w:rFonts w:ascii="Times New Roman" w:eastAsiaTheme="minorEastAsia" w:hAnsi="Times New Roman" w:cs="Times New Roman"/>
          <w:sz w:val="24"/>
          <w:szCs w:val="24"/>
          <w:lang w:eastAsia="ru-RU"/>
        </w:rPr>
        <w:t xml:space="preserve">, Республика Саха (Якутия), г. Мирный, ул. </w:t>
      </w:r>
      <w:proofErr w:type="gramStart"/>
      <w:r w:rsidRPr="00A47D37">
        <w:rPr>
          <w:rFonts w:ascii="Times New Roman" w:eastAsiaTheme="minorEastAsia" w:hAnsi="Times New Roman" w:cs="Times New Roman"/>
          <w:sz w:val="24"/>
          <w:szCs w:val="24"/>
          <w:lang w:eastAsia="ru-RU"/>
        </w:rPr>
        <w:t>Ленина,  д.</w:t>
      </w:r>
      <w:proofErr w:type="gramEnd"/>
      <w:r w:rsidRPr="00A47D37">
        <w:rPr>
          <w:rFonts w:ascii="Times New Roman" w:eastAsiaTheme="minorEastAsia" w:hAnsi="Times New Roman" w:cs="Times New Roman"/>
          <w:sz w:val="24"/>
          <w:szCs w:val="24"/>
          <w:lang w:eastAsia="ru-RU"/>
        </w:rPr>
        <w:t xml:space="preserve"> </w:t>
      </w:r>
      <w:r w:rsidR="006B17AE" w:rsidRPr="00A47D37">
        <w:rPr>
          <w:rFonts w:ascii="Times New Roman" w:eastAsiaTheme="minorEastAsia" w:hAnsi="Times New Roman" w:cs="Times New Roman"/>
          <w:sz w:val="24"/>
          <w:szCs w:val="24"/>
          <w:lang w:eastAsia="ru-RU"/>
        </w:rPr>
        <w:t>14 а</w:t>
      </w:r>
      <w:r w:rsidRPr="00A47D37">
        <w:rPr>
          <w:rFonts w:ascii="Times New Roman" w:eastAsiaTheme="minorEastAsia" w:hAnsi="Times New Roman" w:cs="Times New Roman"/>
          <w:sz w:val="24"/>
          <w:szCs w:val="24"/>
          <w:lang w:eastAsia="ru-RU"/>
        </w:rPr>
        <w:t xml:space="preserve">, </w:t>
      </w:r>
      <w:proofErr w:type="spellStart"/>
      <w:r w:rsidRPr="00A47D37">
        <w:rPr>
          <w:rFonts w:ascii="Times New Roman" w:eastAsiaTheme="minorEastAsia" w:hAnsi="Times New Roman" w:cs="Times New Roman"/>
          <w:sz w:val="24"/>
          <w:szCs w:val="24"/>
          <w:lang w:eastAsia="ru-RU"/>
        </w:rPr>
        <w:t>каб</w:t>
      </w:r>
      <w:proofErr w:type="spellEnd"/>
      <w:r w:rsidRPr="00A47D37">
        <w:rPr>
          <w:rFonts w:ascii="Times New Roman" w:eastAsiaTheme="minorEastAsia" w:hAnsi="Times New Roman" w:cs="Times New Roman"/>
          <w:sz w:val="24"/>
          <w:szCs w:val="24"/>
          <w:lang w:eastAsia="ru-RU"/>
        </w:rPr>
        <w:t xml:space="preserve">. </w:t>
      </w:r>
      <w:r w:rsidR="006B17AE" w:rsidRPr="00A47D37">
        <w:rPr>
          <w:rFonts w:ascii="Times New Roman" w:eastAsiaTheme="minorEastAsia" w:hAnsi="Times New Roman" w:cs="Times New Roman"/>
          <w:sz w:val="24"/>
          <w:szCs w:val="24"/>
          <w:lang w:eastAsia="ru-RU"/>
        </w:rPr>
        <w:t>115, 116</w:t>
      </w:r>
      <w:r w:rsidRPr="00A47D37">
        <w:rPr>
          <w:rFonts w:ascii="Times New Roman" w:eastAsiaTheme="minorEastAsia" w:hAnsi="Times New Roman" w:cs="Times New Roman"/>
          <w:sz w:val="24"/>
          <w:szCs w:val="24"/>
          <w:lang w:eastAsia="ru-RU"/>
        </w:rPr>
        <w:t>, 11</w:t>
      </w:r>
      <w:r w:rsidR="006B17AE" w:rsidRPr="00A47D37">
        <w:rPr>
          <w:rFonts w:ascii="Times New Roman" w:eastAsiaTheme="minorEastAsia" w:hAnsi="Times New Roman" w:cs="Times New Roman"/>
          <w:sz w:val="24"/>
          <w:szCs w:val="24"/>
          <w:lang w:eastAsia="ru-RU"/>
        </w:rPr>
        <w:t>7</w:t>
      </w:r>
      <w:r w:rsidRPr="00A47D37">
        <w:rPr>
          <w:rFonts w:ascii="Times New Roman" w:eastAsiaTheme="minorEastAsia" w:hAnsi="Times New Roman" w:cs="Times New Roman"/>
          <w:sz w:val="24"/>
          <w:szCs w:val="24"/>
          <w:lang w:eastAsia="ru-RU"/>
        </w:rPr>
        <w:t>.</w:t>
      </w:r>
    </w:p>
    <w:p w:rsidR="0029137A" w:rsidRPr="00A47D37" w:rsidRDefault="0029137A" w:rsidP="0029137A">
      <w:pPr>
        <w:spacing w:after="0" w:line="240" w:lineRule="auto"/>
        <w:ind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График (режим) работы УАиГ</w:t>
      </w:r>
      <w:r w:rsidR="00526AE3" w:rsidRPr="00A47D37">
        <w:rPr>
          <w:rFonts w:ascii="Times New Roman" w:eastAsia="Times New Roman" w:hAnsi="Times New Roman" w:cs="Times New Roman"/>
          <w:sz w:val="24"/>
          <w:szCs w:val="24"/>
          <w:lang w:eastAsia="ru-RU"/>
        </w:rPr>
        <w:t xml:space="preserve"> района</w:t>
      </w:r>
      <w:r w:rsidRPr="00A47D37">
        <w:rPr>
          <w:rFonts w:ascii="Times New Roman" w:eastAsia="Times New Roman" w:hAnsi="Times New Roman" w:cs="Times New Roman"/>
          <w:sz w:val="24"/>
          <w:szCs w:val="24"/>
          <w:lang w:eastAsia="ru-RU"/>
        </w:rPr>
        <w:t>:</w:t>
      </w:r>
    </w:p>
    <w:p w:rsidR="00D11911" w:rsidRPr="00A47D37" w:rsidRDefault="0029137A" w:rsidP="0029137A">
      <w:pPr>
        <w:spacing w:after="0" w:line="240" w:lineRule="auto"/>
        <w:ind w:right="-1" w:firstLine="709"/>
        <w:contextualSpacing/>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xml:space="preserve">Понедельник - </w:t>
      </w:r>
      <w:r w:rsidR="00526AE3" w:rsidRPr="00A47D37">
        <w:rPr>
          <w:rFonts w:ascii="Times New Roman" w:eastAsia="Times New Roman" w:hAnsi="Times New Roman" w:cs="Times New Roman"/>
          <w:sz w:val="24"/>
          <w:szCs w:val="24"/>
          <w:lang w:eastAsia="ru-RU"/>
        </w:rPr>
        <w:t>пятница</w:t>
      </w:r>
      <w:r w:rsidRPr="00A47D37">
        <w:rPr>
          <w:rFonts w:ascii="Times New Roman" w:eastAsia="Times New Roman" w:hAnsi="Times New Roman" w:cs="Times New Roman"/>
          <w:sz w:val="24"/>
          <w:szCs w:val="24"/>
          <w:lang w:eastAsia="ru-RU"/>
        </w:rPr>
        <w:t xml:space="preserve"> с 08-</w:t>
      </w:r>
      <w:r w:rsidR="006B17AE" w:rsidRPr="00A47D37">
        <w:rPr>
          <w:rFonts w:ascii="Times New Roman" w:eastAsia="Times New Roman" w:hAnsi="Times New Roman" w:cs="Times New Roman"/>
          <w:sz w:val="24"/>
          <w:szCs w:val="24"/>
          <w:lang w:eastAsia="ru-RU"/>
        </w:rPr>
        <w:t>30 до 18</w:t>
      </w:r>
      <w:r w:rsidRPr="00A47D37">
        <w:rPr>
          <w:rFonts w:ascii="Times New Roman" w:eastAsia="Times New Roman" w:hAnsi="Times New Roman" w:cs="Times New Roman"/>
          <w:sz w:val="24"/>
          <w:szCs w:val="24"/>
          <w:lang w:eastAsia="ru-RU"/>
        </w:rPr>
        <w:t>-</w:t>
      </w:r>
      <w:r w:rsidR="006B17AE" w:rsidRPr="00A47D37">
        <w:rPr>
          <w:rFonts w:ascii="Times New Roman" w:eastAsia="Times New Roman" w:hAnsi="Times New Roman" w:cs="Times New Roman"/>
          <w:sz w:val="24"/>
          <w:szCs w:val="24"/>
          <w:lang w:eastAsia="ru-RU"/>
        </w:rPr>
        <w:t>00</w:t>
      </w:r>
      <w:r w:rsidRPr="00A47D37">
        <w:rPr>
          <w:rFonts w:ascii="Times New Roman" w:eastAsia="Times New Roman" w:hAnsi="Times New Roman" w:cs="Times New Roman"/>
          <w:sz w:val="24"/>
          <w:szCs w:val="24"/>
          <w:lang w:eastAsia="ru-RU"/>
        </w:rPr>
        <w:t xml:space="preserve"> часов (перерыв с 12-30</w:t>
      </w:r>
      <w:r w:rsidR="00D11911" w:rsidRPr="00A47D37">
        <w:rPr>
          <w:rFonts w:ascii="Times New Roman" w:eastAsia="Times New Roman" w:hAnsi="Times New Roman" w:cs="Times New Roman"/>
          <w:sz w:val="24"/>
          <w:szCs w:val="24"/>
          <w:lang w:eastAsia="ru-RU"/>
        </w:rPr>
        <w:t xml:space="preserve"> до 14-00 часов)</w:t>
      </w:r>
      <w:r w:rsidRPr="00A47D37">
        <w:rPr>
          <w:rFonts w:ascii="Times New Roman" w:eastAsia="Times New Roman" w:hAnsi="Times New Roman" w:cs="Times New Roman"/>
          <w:sz w:val="24"/>
          <w:szCs w:val="24"/>
          <w:lang w:eastAsia="ru-RU"/>
        </w:rPr>
        <w:t xml:space="preserve">. </w:t>
      </w:r>
    </w:p>
    <w:p w:rsidR="0029137A" w:rsidRPr="00A47D37"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imes New Roman" w:hAnsi="Times New Roman" w:cs="Times New Roman"/>
          <w:sz w:val="24"/>
          <w:szCs w:val="24"/>
          <w:lang w:eastAsia="ru-RU"/>
        </w:rPr>
        <w:t>Суббота, воскресенье – выходные дни.</w:t>
      </w:r>
    </w:p>
    <w:p w:rsidR="0029137A" w:rsidRPr="00A47D37" w:rsidRDefault="0029137A" w:rsidP="0029137A">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График (режим) работы УАиГ с заявителями:</w:t>
      </w:r>
    </w:p>
    <w:p w:rsidR="00D11911" w:rsidRPr="00A47D37"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Вторник, четверг с 09-00 до 12-00 часов (перерыв с 12-30 до 14-00 часов).</w:t>
      </w:r>
    </w:p>
    <w:p w:rsidR="00D11911" w:rsidRPr="00A47D37"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Понедельник, среда, пятница – не приёмные дни (работа с документами). </w:t>
      </w:r>
    </w:p>
    <w:p w:rsidR="0029137A" w:rsidRPr="00A47D37" w:rsidRDefault="0029137A" w:rsidP="0029137A">
      <w:pPr>
        <w:spacing w:after="0" w:line="240" w:lineRule="auto"/>
        <w:ind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Суббота, воскресенье – выходные дни.</w:t>
      </w:r>
    </w:p>
    <w:p w:rsidR="00B266EC" w:rsidRPr="00A47D37"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rPr>
        <w:t xml:space="preserve">Прием документов и выдача результатов предоставления муниципальных услуг в рамках данного Административного регламента также может осуществляться в отделение Государственного автономного учреждения «Многофункциональный центр предоставления государственных и муниципальных услуг в Республике Саха (Якутия)» по Мирнинскому району (далее по тексту - ГАУ «МФЦ РС(Я)»):  </w:t>
      </w:r>
    </w:p>
    <w:p w:rsidR="00B266EC" w:rsidRPr="00A47D37"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Местонахождения отделения ГАУ «МФЦ РС(Я)»: 678175, Республика Саха (Якутия), г. Мирный, ул. Тихонова, 9.</w:t>
      </w:r>
    </w:p>
    <w:p w:rsidR="00B266EC" w:rsidRPr="00A47D37"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График работы отделения ГАУ «МФЦ РС(Я)»: </w:t>
      </w:r>
    </w:p>
    <w:p w:rsidR="00B266EC" w:rsidRPr="00A47D37" w:rsidRDefault="00B266EC" w:rsidP="00B266EC">
      <w:pPr>
        <w:widowControl w:val="0"/>
        <w:autoSpaceDE w:val="0"/>
        <w:autoSpaceDN w:val="0"/>
        <w:adjustRightInd w:val="0"/>
        <w:spacing w:after="0" w:line="240" w:lineRule="auto"/>
        <w:ind w:left="708" w:right="-1"/>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Понедельник, вторник, четверг, суббота - с 09.00 до 18.00 часов без перерыва на обед. Среда - с 09.00 до 20.00 часов без перерыва на обед. Воскресенье – выходной день.</w:t>
      </w:r>
    </w:p>
    <w:p w:rsidR="00B266EC" w:rsidRPr="00A47D37" w:rsidRDefault="00B266EC" w:rsidP="00B266EC">
      <w:pPr>
        <w:widowControl w:val="0"/>
        <w:autoSpaceDE w:val="0"/>
        <w:autoSpaceDN w:val="0"/>
        <w:adjustRightInd w:val="0"/>
        <w:spacing w:after="0" w:line="240" w:lineRule="auto"/>
        <w:ind w:right="-1" w:firstLine="708"/>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Консультирование, прием документов и выдача результатов в отделениях ГАУ «МФЦ РС(Я)» осуществляется в соответствии с условиями заключенного между ГАУ «МФЦ РС(Я)» и Администрацией соглашения о взаимодействии.</w:t>
      </w:r>
    </w:p>
    <w:p w:rsidR="00B266EC" w:rsidRPr="00A47D37" w:rsidRDefault="00B266EC"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lang w:eastAsia="ru-RU"/>
        </w:rPr>
        <w:t xml:space="preserve">Местонахождение органов государственной и муниципальной власти и иных организаций, участвующих в предоставлении муниципальной </w:t>
      </w:r>
      <w:r w:rsidRPr="00A47D37">
        <w:rPr>
          <w:rFonts w:ascii="Times New Roman" w:eastAsiaTheme="minorEastAsia" w:hAnsi="Times New Roman" w:cs="Times New Roman"/>
          <w:spacing w:val="2"/>
          <w:sz w:val="24"/>
          <w:szCs w:val="24"/>
          <w:lang w:eastAsia="ru-RU"/>
        </w:rPr>
        <w:t>услуги</w:t>
      </w:r>
      <w:r w:rsidRPr="00A47D37">
        <w:rPr>
          <w:rFonts w:ascii="Times New Roman" w:eastAsiaTheme="minorEastAsia" w:hAnsi="Times New Roman" w:cs="Times New Roman"/>
          <w:sz w:val="24"/>
          <w:szCs w:val="24"/>
          <w:lang w:eastAsia="ru-RU"/>
        </w:rPr>
        <w:t>:</w:t>
      </w:r>
    </w:p>
    <w:p w:rsidR="00B266EC" w:rsidRPr="00A47D37"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xml:space="preserve">- Управление Федеральной службы государственной регистрации, кадастра и картографии по Республике Саха (Якутия) по Мирнинскому району (далее - Управление </w:t>
      </w:r>
      <w:proofErr w:type="spellStart"/>
      <w:r w:rsidRPr="00A47D37">
        <w:rPr>
          <w:rFonts w:ascii="Times New Roman" w:eastAsia="Times New Roman" w:hAnsi="Times New Roman" w:cs="Times New Roman"/>
          <w:sz w:val="24"/>
          <w:szCs w:val="24"/>
          <w:lang w:eastAsia="ru-RU"/>
        </w:rPr>
        <w:t>Росреестра</w:t>
      </w:r>
      <w:proofErr w:type="spellEnd"/>
      <w:r w:rsidRPr="00A47D37">
        <w:rPr>
          <w:rFonts w:ascii="Times New Roman" w:eastAsia="Times New Roman" w:hAnsi="Times New Roman" w:cs="Times New Roman"/>
          <w:sz w:val="24"/>
          <w:szCs w:val="24"/>
          <w:lang w:eastAsia="ru-RU"/>
        </w:rPr>
        <w:t xml:space="preserve"> по РС (Я)): 678174, Республика Саха (Якутия), г. Мирный, ш. 50 лет Октября, д. 16, к. 2. </w:t>
      </w:r>
    </w:p>
    <w:p w:rsidR="00B266EC" w:rsidRPr="00A47D37"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График работы: понедельник-пятница: с 09-00 до 18-00 часов (перерыв с 13-00 до 14-00 часов), суббота-воскресенье: выходные дни.</w:t>
      </w:r>
    </w:p>
    <w:p w:rsidR="00B266EC" w:rsidRPr="00A47D37"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Межрайонная инспекция Федеральной налоговой службы № 1 по Республике Саха (Якутия) по Мирнинскому району (далее – МРИ ФНС России № 1 по РС (Я)): 678175, Республика Саха (Якутия), г. Мирный, ул. Солдатова, д. 19.</w:t>
      </w:r>
    </w:p>
    <w:p w:rsidR="00B266EC" w:rsidRPr="00A47D37" w:rsidRDefault="00B266EC" w:rsidP="00B266EC">
      <w:pPr>
        <w:spacing w:after="0" w:line="240" w:lineRule="auto"/>
        <w:ind w:firstLine="709"/>
        <w:jc w:val="both"/>
        <w:rPr>
          <w:rFonts w:ascii="Times New Roman" w:eastAsia="Times New Roman" w:hAnsi="Times New Roman" w:cs="Times New Roman"/>
          <w:b/>
          <w:sz w:val="24"/>
          <w:szCs w:val="24"/>
          <w:lang w:eastAsia="ru-RU"/>
        </w:rPr>
      </w:pPr>
      <w:r w:rsidRPr="00A47D37">
        <w:rPr>
          <w:rFonts w:ascii="Times New Roman" w:eastAsia="Times New Roman" w:hAnsi="Times New Roman" w:cs="Times New Roman"/>
          <w:sz w:val="24"/>
          <w:szCs w:val="24"/>
          <w:lang w:eastAsia="ru-RU"/>
        </w:rPr>
        <w:t>График работы: понедельник: с 09-00 до 18-15 часов, вторник-пятница: с 09-00 до 17-45 часов (перерыв с 12-45 до 14-00 часов), суббота-воскресенье: выходные дни.</w:t>
      </w:r>
    </w:p>
    <w:p w:rsidR="00B266EC" w:rsidRPr="00A47D37"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xml:space="preserve">-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Республике Саха (Якутия) (далее - ФГБУ «ФКП </w:t>
      </w:r>
      <w:proofErr w:type="spellStart"/>
      <w:r w:rsidRPr="00A47D37">
        <w:rPr>
          <w:rFonts w:ascii="Times New Roman" w:eastAsia="Times New Roman" w:hAnsi="Times New Roman" w:cs="Times New Roman"/>
          <w:sz w:val="24"/>
          <w:szCs w:val="24"/>
          <w:lang w:eastAsia="ru-RU"/>
        </w:rPr>
        <w:t>Росреестра</w:t>
      </w:r>
      <w:proofErr w:type="spellEnd"/>
      <w:r w:rsidRPr="00A47D37">
        <w:rPr>
          <w:rFonts w:ascii="Times New Roman" w:eastAsia="Times New Roman" w:hAnsi="Times New Roman" w:cs="Times New Roman"/>
          <w:sz w:val="24"/>
          <w:szCs w:val="24"/>
          <w:lang w:eastAsia="ru-RU"/>
        </w:rPr>
        <w:t>» по РС(Я)): 678174, Республика Саха (Якутия), г. Мирный, ш. 50 лет Октября, д. 16, к. 2.</w:t>
      </w:r>
    </w:p>
    <w:p w:rsidR="00B266EC" w:rsidRPr="00A47D37" w:rsidRDefault="00B266EC" w:rsidP="00B266EC">
      <w:pPr>
        <w:spacing w:after="0" w:line="240" w:lineRule="auto"/>
        <w:ind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График работы: понедельник, четверг, пятница: с 09-00 до 17-00 часов, вторник: с 08-00 до 17-00 часов, среда: с 09-00 до 19-00 часов, (перерыв с 13-00 до 14-00 часов), суббота-воскресенье: выходные дни.</w:t>
      </w:r>
    </w:p>
    <w:p w:rsidR="00C811EB" w:rsidRPr="00A47D37" w:rsidRDefault="00C811EB" w:rsidP="008D4682">
      <w:pPr>
        <w:numPr>
          <w:ilvl w:val="1"/>
          <w:numId w:val="6"/>
        </w:numPr>
        <w:spacing w:after="0" w:line="240" w:lineRule="auto"/>
        <w:ind w:left="0" w:right="-1" w:firstLine="709"/>
        <w:contextualSpacing/>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lastRenderedPageBreak/>
        <w:t>Способы получения информации о месте нахождения и графике работы Администрации, УАиГ района, ГАУ «МФЦ» РС (Я):</w:t>
      </w:r>
    </w:p>
    <w:p w:rsidR="00C811EB" w:rsidRPr="00A47D37" w:rsidRDefault="00C811EB" w:rsidP="008D4682">
      <w:pPr>
        <w:numPr>
          <w:ilvl w:val="0"/>
          <w:numId w:val="8"/>
        </w:numPr>
        <w:spacing w:after="0" w:line="240" w:lineRule="auto"/>
        <w:ind w:left="0"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Через официальные сайты ведомств:</w:t>
      </w:r>
    </w:p>
    <w:p w:rsidR="00C811EB" w:rsidRPr="00A47D37"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b/>
          <w:sz w:val="24"/>
          <w:szCs w:val="24"/>
          <w:lang w:eastAsia="ru-RU"/>
        </w:rPr>
      </w:pPr>
      <w:r w:rsidRPr="00A47D37">
        <w:rPr>
          <w:rFonts w:ascii="Times New Roman" w:eastAsiaTheme="minorEastAsia" w:hAnsi="Times New Roman" w:cs="Times New Roman"/>
          <w:sz w:val="24"/>
          <w:szCs w:val="24"/>
          <w:lang w:eastAsia="ru-RU"/>
        </w:rPr>
        <w:t xml:space="preserve">Администрация – </w:t>
      </w:r>
      <w:hyperlink r:id="rId9" w:history="1">
        <w:r w:rsidRPr="00A47D37">
          <w:rPr>
            <w:rStyle w:val="aa"/>
            <w:rFonts w:ascii="Times New Roman" w:eastAsiaTheme="minorEastAsia" w:hAnsi="Times New Roman" w:cs="Times New Roman"/>
            <w:sz w:val="24"/>
            <w:szCs w:val="24"/>
            <w:lang w:eastAsia="ru-RU"/>
          </w:rPr>
          <w:t>https://алмазный-край.рф/</w:t>
        </w:r>
      </w:hyperlink>
      <w:r w:rsidRPr="00A47D37">
        <w:rPr>
          <w:rFonts w:ascii="Times New Roman" w:eastAsiaTheme="minorEastAsia" w:hAnsi="Times New Roman" w:cs="Times New Roman"/>
          <w:sz w:val="24"/>
          <w:szCs w:val="24"/>
          <w:lang w:eastAsia="ru-RU"/>
        </w:rPr>
        <w:t xml:space="preserve">;  </w:t>
      </w:r>
    </w:p>
    <w:p w:rsidR="00C811EB" w:rsidRPr="00A47D37"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ГАУ «МФЦ РС(Я)»: </w:t>
      </w:r>
      <w:hyperlink r:id="rId10" w:history="1">
        <w:r w:rsidRPr="00A47D37">
          <w:rPr>
            <w:rFonts w:ascii="Times New Roman" w:eastAsiaTheme="minorEastAsia" w:hAnsi="Times New Roman" w:cs="Times New Roman"/>
            <w:color w:val="0563C1" w:themeColor="hyperlink"/>
            <w:sz w:val="24"/>
            <w:szCs w:val="24"/>
            <w:u w:val="single"/>
            <w:lang w:eastAsia="ru-RU"/>
          </w:rPr>
          <w:t>www.mfcsakha.ru</w:t>
        </w:r>
      </w:hyperlink>
      <w:r w:rsidRPr="00A47D37">
        <w:rPr>
          <w:rFonts w:ascii="Times New Roman" w:eastAsiaTheme="minorEastAsia" w:hAnsi="Times New Roman" w:cs="Times New Roman"/>
          <w:sz w:val="24"/>
          <w:szCs w:val="24"/>
          <w:lang w:eastAsia="ru-RU"/>
        </w:rPr>
        <w:t xml:space="preserve">; </w:t>
      </w:r>
    </w:p>
    <w:p w:rsidR="00C811EB" w:rsidRPr="00A47D37" w:rsidRDefault="00C811EB" w:rsidP="008D4682">
      <w:pPr>
        <w:numPr>
          <w:ilvl w:val="0"/>
          <w:numId w:val="7"/>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Федеральная государственная информационная система «Единый портал государственных и муниципальных услуг (функций) (</w:t>
      </w:r>
      <w:hyperlink r:id="rId11" w:history="1">
        <w:r w:rsidRPr="00A47D37">
          <w:rPr>
            <w:rFonts w:ascii="Times New Roman" w:eastAsiaTheme="minorEastAsia" w:hAnsi="Times New Roman" w:cs="Times New Roman"/>
            <w:color w:val="0563C1" w:themeColor="hyperlink"/>
            <w:sz w:val="24"/>
            <w:szCs w:val="24"/>
            <w:u w:val="single"/>
            <w:lang w:val="en-US" w:eastAsia="ru-RU"/>
          </w:rPr>
          <w:t>http</w:t>
        </w:r>
        <w:r w:rsidRPr="00A47D37">
          <w:rPr>
            <w:rFonts w:ascii="Times New Roman" w:eastAsiaTheme="minorEastAsia" w:hAnsi="Times New Roman" w:cs="Times New Roman"/>
            <w:color w:val="0563C1" w:themeColor="hyperlink"/>
            <w:sz w:val="24"/>
            <w:szCs w:val="24"/>
            <w:u w:val="single"/>
            <w:lang w:eastAsia="ru-RU"/>
          </w:rPr>
          <w:t>://</w:t>
        </w:r>
        <w:r w:rsidRPr="00A47D37">
          <w:rPr>
            <w:rFonts w:ascii="Times New Roman" w:eastAsiaTheme="minorEastAsia" w:hAnsi="Times New Roman" w:cs="Times New Roman"/>
            <w:color w:val="0563C1" w:themeColor="hyperlink"/>
            <w:sz w:val="24"/>
            <w:szCs w:val="24"/>
            <w:u w:val="single"/>
            <w:lang w:val="en-US" w:eastAsia="ru-RU"/>
          </w:rPr>
          <w:t>www</w:t>
        </w:r>
        <w:r w:rsidRPr="00A47D37">
          <w:rPr>
            <w:rFonts w:ascii="Times New Roman" w:eastAsiaTheme="minorEastAsia" w:hAnsi="Times New Roman" w:cs="Times New Roman"/>
            <w:color w:val="0563C1" w:themeColor="hyperlink"/>
            <w:sz w:val="24"/>
            <w:szCs w:val="24"/>
            <w:u w:val="single"/>
            <w:lang w:eastAsia="ru-RU"/>
          </w:rPr>
          <w:t>.</w:t>
        </w:r>
        <w:r w:rsidRPr="00A47D37">
          <w:rPr>
            <w:rFonts w:ascii="Times New Roman" w:eastAsiaTheme="minorEastAsia" w:hAnsi="Times New Roman" w:cs="Times New Roman"/>
            <w:color w:val="0563C1" w:themeColor="hyperlink"/>
            <w:sz w:val="24"/>
            <w:szCs w:val="24"/>
            <w:u w:val="single"/>
            <w:lang w:val="en-US" w:eastAsia="ru-RU"/>
          </w:rPr>
          <w:t>gosuslugi</w:t>
        </w:r>
        <w:r w:rsidRPr="00A47D37">
          <w:rPr>
            <w:rFonts w:ascii="Times New Roman" w:eastAsiaTheme="minorEastAsia" w:hAnsi="Times New Roman" w:cs="Times New Roman"/>
            <w:color w:val="0563C1" w:themeColor="hyperlink"/>
            <w:sz w:val="24"/>
            <w:szCs w:val="24"/>
            <w:u w:val="single"/>
            <w:lang w:eastAsia="ru-RU"/>
          </w:rPr>
          <w:t>.</w:t>
        </w:r>
        <w:r w:rsidRPr="00A47D37">
          <w:rPr>
            <w:rFonts w:ascii="Times New Roman" w:eastAsiaTheme="minorEastAsia" w:hAnsi="Times New Roman" w:cs="Times New Roman"/>
            <w:color w:val="0563C1" w:themeColor="hyperlink"/>
            <w:sz w:val="24"/>
            <w:szCs w:val="24"/>
            <w:u w:val="single"/>
            <w:lang w:val="en-US" w:eastAsia="ru-RU"/>
          </w:rPr>
          <w:t>ru</w:t>
        </w:r>
      </w:hyperlink>
      <w:r w:rsidRPr="00A47D37">
        <w:rPr>
          <w:rFonts w:ascii="Times New Roman" w:eastAsiaTheme="minorEastAsia" w:hAnsi="Times New Roman" w:cs="Times New Roman"/>
          <w:sz w:val="24"/>
          <w:szCs w:val="24"/>
          <w:lang w:eastAsia="ru-RU"/>
        </w:rPr>
        <w:t>) (далее - ЕПГУ)» и/или государственной информационной системе «Портал государственных и муниципальных услуг (функций) Республики Саха (Якутия) (</w:t>
      </w:r>
      <w:hyperlink r:id="rId12" w:history="1">
        <w:r w:rsidRPr="00A47D37">
          <w:rPr>
            <w:rFonts w:ascii="Times New Roman" w:eastAsiaTheme="minorEastAsia" w:hAnsi="Times New Roman" w:cs="Times New Roman"/>
            <w:color w:val="0563C1" w:themeColor="hyperlink"/>
            <w:sz w:val="24"/>
            <w:szCs w:val="24"/>
            <w:u w:val="single"/>
            <w:lang w:val="en-US" w:eastAsia="ru-RU"/>
          </w:rPr>
          <w:t>http</w:t>
        </w:r>
        <w:r w:rsidRPr="00A47D37">
          <w:rPr>
            <w:rFonts w:ascii="Times New Roman" w:eastAsiaTheme="minorEastAsia" w:hAnsi="Times New Roman" w:cs="Times New Roman"/>
            <w:color w:val="0563C1" w:themeColor="hyperlink"/>
            <w:sz w:val="24"/>
            <w:szCs w:val="24"/>
            <w:u w:val="single"/>
            <w:lang w:eastAsia="ru-RU"/>
          </w:rPr>
          <w:t>://</w:t>
        </w:r>
        <w:r w:rsidRPr="00A47D37">
          <w:rPr>
            <w:rFonts w:ascii="Times New Roman" w:eastAsiaTheme="minorEastAsia" w:hAnsi="Times New Roman" w:cs="Times New Roman"/>
            <w:color w:val="0563C1" w:themeColor="hyperlink"/>
            <w:sz w:val="24"/>
            <w:szCs w:val="24"/>
            <w:u w:val="single"/>
            <w:lang w:val="en-US" w:eastAsia="ru-RU"/>
          </w:rPr>
          <w:t>www</w:t>
        </w:r>
        <w:r w:rsidRPr="00A47D37">
          <w:rPr>
            <w:rFonts w:ascii="Times New Roman" w:eastAsiaTheme="minorEastAsia" w:hAnsi="Times New Roman" w:cs="Times New Roman"/>
            <w:color w:val="0563C1" w:themeColor="hyperlink"/>
            <w:sz w:val="24"/>
            <w:szCs w:val="24"/>
            <w:u w:val="single"/>
            <w:lang w:eastAsia="ru-RU"/>
          </w:rPr>
          <w:t>.</w:t>
        </w:r>
        <w:r w:rsidRPr="00A47D37">
          <w:rPr>
            <w:rFonts w:ascii="Times New Roman" w:eastAsiaTheme="minorEastAsia" w:hAnsi="Times New Roman" w:cs="Times New Roman"/>
            <w:color w:val="0563C1" w:themeColor="hyperlink"/>
            <w:sz w:val="24"/>
            <w:szCs w:val="24"/>
            <w:u w:val="single"/>
            <w:lang w:val="en-US" w:eastAsia="ru-RU"/>
          </w:rPr>
          <w:t>e</w:t>
        </w:r>
        <w:r w:rsidRPr="00A47D37">
          <w:rPr>
            <w:rFonts w:ascii="Times New Roman" w:eastAsiaTheme="minorEastAsia" w:hAnsi="Times New Roman" w:cs="Times New Roman"/>
            <w:color w:val="0563C1" w:themeColor="hyperlink"/>
            <w:sz w:val="24"/>
            <w:szCs w:val="24"/>
            <w:u w:val="single"/>
            <w:lang w:eastAsia="ru-RU"/>
          </w:rPr>
          <w:t>-</w:t>
        </w:r>
        <w:r w:rsidRPr="00A47D37">
          <w:rPr>
            <w:rFonts w:ascii="Times New Roman" w:eastAsiaTheme="minorEastAsia" w:hAnsi="Times New Roman" w:cs="Times New Roman"/>
            <w:color w:val="0563C1" w:themeColor="hyperlink"/>
            <w:sz w:val="24"/>
            <w:szCs w:val="24"/>
            <w:u w:val="single"/>
            <w:lang w:val="en-US" w:eastAsia="ru-RU"/>
          </w:rPr>
          <w:t>yakutia</w:t>
        </w:r>
        <w:r w:rsidRPr="00A47D37">
          <w:rPr>
            <w:rFonts w:ascii="Times New Roman" w:eastAsiaTheme="minorEastAsia" w:hAnsi="Times New Roman" w:cs="Times New Roman"/>
            <w:color w:val="0563C1" w:themeColor="hyperlink"/>
            <w:sz w:val="24"/>
            <w:szCs w:val="24"/>
            <w:u w:val="single"/>
            <w:lang w:eastAsia="ru-RU"/>
          </w:rPr>
          <w:t>.</w:t>
        </w:r>
        <w:proofErr w:type="spellStart"/>
        <w:r w:rsidRPr="00A47D37">
          <w:rPr>
            <w:rFonts w:ascii="Times New Roman" w:eastAsiaTheme="minorEastAsia" w:hAnsi="Times New Roman" w:cs="Times New Roman"/>
            <w:color w:val="0563C1" w:themeColor="hyperlink"/>
            <w:sz w:val="24"/>
            <w:szCs w:val="24"/>
            <w:u w:val="single"/>
            <w:lang w:val="en-US" w:eastAsia="ru-RU"/>
          </w:rPr>
          <w:t>ru</w:t>
        </w:r>
        <w:proofErr w:type="spellEnd"/>
      </w:hyperlink>
      <w:r w:rsidRPr="00A47D37">
        <w:rPr>
          <w:rFonts w:ascii="Times New Roman" w:eastAsiaTheme="minorEastAsia" w:hAnsi="Times New Roman" w:cs="Times New Roman"/>
          <w:sz w:val="24"/>
          <w:szCs w:val="24"/>
          <w:lang w:eastAsia="ru-RU"/>
        </w:rPr>
        <w:t>) (далее - РПГУ)»;</w:t>
      </w:r>
    </w:p>
    <w:p w:rsidR="00C811EB" w:rsidRPr="00A47D37"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На информационных стендах Администрации, УАиГ района;</w:t>
      </w:r>
    </w:p>
    <w:p w:rsidR="00C811EB" w:rsidRPr="00A47D37" w:rsidRDefault="00C811EB" w:rsidP="008D4682">
      <w:pPr>
        <w:numPr>
          <w:ilvl w:val="0"/>
          <w:numId w:val="8"/>
        </w:numPr>
        <w:spacing w:after="0" w:line="240" w:lineRule="auto"/>
        <w:ind w:left="-357"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Через </w:t>
      </w:r>
      <w:proofErr w:type="spellStart"/>
      <w:r w:rsidRPr="00A47D37">
        <w:rPr>
          <w:rFonts w:ascii="Times New Roman" w:eastAsiaTheme="minorEastAsia" w:hAnsi="Times New Roman" w:cs="Times New Roman"/>
          <w:sz w:val="24"/>
          <w:szCs w:val="24"/>
          <w:lang w:eastAsia="ru-RU"/>
        </w:rPr>
        <w:t>инфоматы</w:t>
      </w:r>
      <w:proofErr w:type="spellEnd"/>
      <w:r w:rsidRPr="00A47D37">
        <w:rPr>
          <w:rFonts w:ascii="Times New Roman" w:eastAsiaTheme="minorEastAsia" w:hAnsi="Times New Roman" w:cs="Times New Roman"/>
          <w:sz w:val="24"/>
          <w:szCs w:val="24"/>
          <w:lang w:eastAsia="ru-RU"/>
        </w:rPr>
        <w:t>, расположенные в здании ГАУ «МФЦ РС(Я)».</w:t>
      </w:r>
    </w:p>
    <w:p w:rsidR="00F65AF0" w:rsidRPr="00A47D37" w:rsidRDefault="00F65AF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Информацию по процедуре предоставления муниципальной услуги заинтересованные лица могут получить:</w:t>
      </w:r>
    </w:p>
    <w:p w:rsidR="00F65AF0" w:rsidRPr="00A47D37" w:rsidRDefault="00F65AF0" w:rsidP="00F65AF0">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1) При личном обращении посредством получения консультации:</w:t>
      </w:r>
    </w:p>
    <w:p w:rsidR="00F65AF0" w:rsidRPr="00A47D37"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у специалиста Администрации для физических лиц, индивидуальных предпринимателей, юридических лиц при личном обращении в Администрацию;</w:t>
      </w:r>
    </w:p>
    <w:p w:rsidR="00F65AF0" w:rsidRPr="00A47D37" w:rsidRDefault="00F65AF0" w:rsidP="008D4682">
      <w:pPr>
        <w:numPr>
          <w:ilvl w:val="0"/>
          <w:numId w:val="9"/>
        </w:numPr>
        <w:spacing w:after="0" w:line="240" w:lineRule="auto"/>
        <w:ind w:left="-357"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у сотрудника ГАУ «МФЦ РС(Я)» для физических лиц, индивидуальных предпринимателей, юридических лиц при личном обращении в ГАУ «МФЦ РС(Я)»;</w:t>
      </w:r>
    </w:p>
    <w:p w:rsidR="00F65AF0" w:rsidRPr="00A47D37" w:rsidRDefault="00F65AF0" w:rsidP="00883BB0">
      <w:pPr>
        <w:spacing w:after="0" w:line="240" w:lineRule="auto"/>
        <w:ind w:right="-1" w:firstLine="709"/>
        <w:contextualSpacing/>
        <w:jc w:val="both"/>
        <w:rPr>
          <w:rFonts w:ascii="Times New Roman" w:eastAsia="Times New Roman" w:hAnsi="Times New Roman" w:cs="Times New Roman"/>
          <w:color w:val="333333"/>
          <w:sz w:val="23"/>
          <w:szCs w:val="23"/>
          <w:lang w:eastAsia="ru-RU"/>
        </w:rPr>
      </w:pPr>
      <w:r w:rsidRPr="00A47D37">
        <w:rPr>
          <w:rFonts w:ascii="Times New Roman" w:eastAsiaTheme="minorEastAsia" w:hAnsi="Times New Roman" w:cs="Times New Roman"/>
          <w:sz w:val="24"/>
          <w:szCs w:val="24"/>
          <w:lang w:eastAsia="ru-RU"/>
        </w:rPr>
        <w:t xml:space="preserve">2) Посредством получения письменной консультации через почтовое отправление (в том числе электронное - </w:t>
      </w:r>
      <w:hyperlink r:id="rId13" w:history="1">
        <w:r w:rsidR="00883BB0" w:rsidRPr="00A47D37">
          <w:rPr>
            <w:rStyle w:val="aa"/>
            <w:rFonts w:ascii="Times New Roman" w:hAnsi="Times New Roman" w:cs="Times New Roman"/>
            <w:color w:val="005BD1"/>
            <w:sz w:val="23"/>
            <w:szCs w:val="23"/>
          </w:rPr>
          <w:t>uaig@adm-mirny.ru</w:t>
        </w:r>
      </w:hyperlink>
      <w:r w:rsidRPr="00A47D37">
        <w:rPr>
          <w:rFonts w:ascii="Times New Roman" w:eastAsiaTheme="minorEastAsia" w:hAnsi="Times New Roman" w:cs="Times New Roman"/>
          <w:sz w:val="24"/>
          <w:szCs w:val="24"/>
          <w:lang w:eastAsia="ru-RU"/>
        </w:rPr>
        <w:t>. Осуществляется УАиГ</w:t>
      </w:r>
      <w:r w:rsidR="00883BB0" w:rsidRPr="00A47D37">
        <w:rPr>
          <w:rFonts w:ascii="Times New Roman" w:eastAsiaTheme="minorEastAsia" w:hAnsi="Times New Roman" w:cs="Times New Roman"/>
          <w:sz w:val="24"/>
          <w:szCs w:val="24"/>
          <w:lang w:eastAsia="ru-RU"/>
        </w:rPr>
        <w:t xml:space="preserve"> района</w:t>
      </w:r>
      <w:r w:rsidRPr="00A47D37">
        <w:rPr>
          <w:rFonts w:ascii="Times New Roman" w:eastAsiaTheme="minorEastAsia" w:hAnsi="Times New Roman" w:cs="Times New Roman"/>
          <w:sz w:val="24"/>
          <w:szCs w:val="24"/>
          <w:lang w:eastAsia="ru-RU"/>
        </w:rPr>
        <w:t xml:space="preserve"> для физических лиц, индивидуальных предпринимателей, юридических лиц;</w:t>
      </w:r>
    </w:p>
    <w:p w:rsidR="00F65AF0" w:rsidRPr="00A47D37"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3) Посредством получения консультации по телефону. </w:t>
      </w:r>
      <w:r w:rsidRPr="00A47D37">
        <w:rPr>
          <w:rFonts w:ascii="Times New Roman" w:eastAsia="Calibri" w:hAnsi="Times New Roman" w:cs="Times New Roman"/>
          <w:sz w:val="24"/>
          <w:szCs w:val="28"/>
        </w:rPr>
        <w:t xml:space="preserve">Осуществляется специалистами УАиГ </w:t>
      </w:r>
      <w:r w:rsidR="00883BB0" w:rsidRPr="00A47D37">
        <w:rPr>
          <w:rFonts w:ascii="Times New Roman" w:eastAsia="Calibri" w:hAnsi="Times New Roman" w:cs="Times New Roman"/>
          <w:sz w:val="24"/>
          <w:szCs w:val="28"/>
        </w:rPr>
        <w:t xml:space="preserve">района </w:t>
      </w:r>
      <w:r w:rsidRPr="00A47D37">
        <w:rPr>
          <w:rFonts w:ascii="Times New Roman" w:eastAsia="Calibri" w:hAnsi="Times New Roman" w:cs="Times New Roman"/>
          <w:sz w:val="24"/>
          <w:szCs w:val="28"/>
        </w:rPr>
        <w:t xml:space="preserve">по телефонам 8(41136) </w:t>
      </w:r>
      <w:r w:rsidR="00883BB0" w:rsidRPr="00A47D37">
        <w:rPr>
          <w:rFonts w:ascii="Times New Roman" w:eastAsia="Calibri" w:hAnsi="Times New Roman" w:cs="Times New Roman"/>
          <w:sz w:val="24"/>
          <w:szCs w:val="28"/>
        </w:rPr>
        <w:t>4-97-46</w:t>
      </w:r>
      <w:sdt>
        <w:sdtPr>
          <w:rPr>
            <w:rFonts w:ascii="Times New Roman" w:eastAsiaTheme="minorEastAsia" w:hAnsi="Times New Roman" w:cs="Times New Roman"/>
            <w:b/>
            <w:sz w:val="24"/>
            <w:szCs w:val="24"/>
            <w:lang w:eastAsia="ru-RU"/>
          </w:rPr>
          <w:id w:val="-1563171239"/>
          <w:placeholder>
            <w:docPart w:val="FC60A472688348279BC85F306D14C3C9"/>
          </w:placeholder>
        </w:sdtPr>
        <w:sdtEndPr/>
        <w:sdtContent>
          <w:r w:rsidRPr="00A47D37">
            <w:rPr>
              <w:rFonts w:ascii="Times New Roman" w:eastAsiaTheme="minorEastAsia" w:hAnsi="Times New Roman" w:cs="Times New Roman"/>
              <w:b/>
              <w:sz w:val="24"/>
              <w:szCs w:val="24"/>
              <w:lang w:eastAsia="ru-RU"/>
            </w:rPr>
            <w:t>,</w:t>
          </w:r>
        </w:sdtContent>
      </w:sdt>
      <w:r w:rsidRPr="00A47D37">
        <w:rPr>
          <w:rFonts w:ascii="Times New Roman" w:eastAsiaTheme="minorEastAsia" w:hAnsi="Times New Roman" w:cs="Times New Roman"/>
          <w:sz w:val="24"/>
          <w:szCs w:val="24"/>
          <w:lang w:eastAsia="ru-RU"/>
        </w:rPr>
        <w:t xml:space="preserve"> ГАУ «МФЦ РС(Я)» по телефону 8-800-100-22-16 (звонок бесплатный);</w:t>
      </w:r>
    </w:p>
    <w:p w:rsidR="00F65AF0" w:rsidRPr="00A47D37" w:rsidRDefault="00F65AF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4) Самостоятельно посредством ознакомления с информацией, размещенной на ЕПГУ и/или РПГУ.</w:t>
      </w:r>
    </w:p>
    <w:p w:rsidR="00883BB0" w:rsidRPr="00A47D37"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При консультировании при личном обращении в УАиГ района либо ГАУ «МФЦ РС(Я)» соблюдаются следующие требования: </w:t>
      </w:r>
    </w:p>
    <w:p w:rsidR="00883BB0" w:rsidRPr="00A47D37"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Время ожидания заинтересованного лица при индивидуальном личном консультировании не может превышать 15 минут.</w:t>
      </w:r>
    </w:p>
    <w:p w:rsidR="00883BB0" w:rsidRPr="00A47D37"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Консультирование каждого заинтересованного лица осуществляется специалистом УАиГ района либо сотрудником ГАУ «МФЦ РС(Я)» и не может превышать 15 минут.</w:t>
      </w:r>
    </w:p>
    <w:p w:rsidR="00883BB0" w:rsidRPr="00A47D37"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При консультировании посредством почтового отправления (в том числе электронного) соблюдаются следующие требования:</w:t>
      </w:r>
    </w:p>
    <w:p w:rsidR="00883BB0" w:rsidRPr="00A47D37"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Консультирование по почте осуществляется специалистами УАиГ района;</w:t>
      </w:r>
    </w:p>
    <w:p w:rsidR="00883BB0" w:rsidRPr="00A47D37"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При консультировании по почте ответ на обращение заинтересованного лица направляется УАиГ района в письменной форме в адрес (в том числе на электронный адрес) заинтересованного лица в месячный срок.</w:t>
      </w:r>
    </w:p>
    <w:p w:rsidR="00883BB0" w:rsidRPr="00A47D37" w:rsidRDefault="00883BB0" w:rsidP="008D4682">
      <w:pPr>
        <w:numPr>
          <w:ilvl w:val="1"/>
          <w:numId w:val="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При консультировании по телефону соблюдаются следующие требования: </w:t>
      </w:r>
    </w:p>
    <w:p w:rsidR="00883BB0" w:rsidRPr="00A47D37"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 Ответ на телефонный звонок должен начинаться с информации о наименовании УАиГ района либо ГАУ «МФЦ РС(Я)», в который позвонил гражданин, фамилии, имени, отчестве и должности специалиста УАиГ района либо сотрудника ГАУ «МФЦ РС(Я)», осуществляющего индивидуальное консультирование по телефону. </w:t>
      </w:r>
    </w:p>
    <w:p w:rsidR="00883BB0" w:rsidRPr="00A47D37" w:rsidRDefault="00883BB0" w:rsidP="00883BB0">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 Время разговора не должно превышать 10 минут. </w:t>
      </w:r>
    </w:p>
    <w:p w:rsidR="00883BB0" w:rsidRPr="00A47D37"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В том случае, если сотрудник, осуществляющий консультирование по телефону, не может ответить на вопрос по содержанию, связанному с предоставлением муниципальной</w:t>
      </w:r>
      <w:r w:rsidRPr="00A47D37">
        <w:rPr>
          <w:rFonts w:ascii="Times New Roman" w:eastAsiaTheme="minorEastAsia" w:hAnsi="Times New Roman" w:cs="Times New Roman"/>
          <w:spacing w:val="2"/>
          <w:sz w:val="24"/>
          <w:szCs w:val="24"/>
          <w:lang w:eastAsia="ru-RU"/>
        </w:rPr>
        <w:t xml:space="preserve"> </w:t>
      </w:r>
      <w:r w:rsidRPr="00A47D37">
        <w:rPr>
          <w:rFonts w:ascii="Times New Roman" w:eastAsiaTheme="minorEastAsia" w:hAnsi="Times New Roman" w:cs="Times New Roman"/>
          <w:sz w:val="24"/>
          <w:szCs w:val="24"/>
          <w:lang w:eastAsia="ru-RU"/>
        </w:rPr>
        <w:t>услуги, он обязан проинформировать заинтересованное лицо об организациях либо структурных подразделениях, которые располагают необходимыми сведениями.</w:t>
      </w:r>
    </w:p>
    <w:p w:rsidR="00883BB0" w:rsidRPr="00A47D37" w:rsidRDefault="00883BB0"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С момента приема заявления заявитель имеет право на получение сведений о ходе исполнения муниципальной услуги по телефону, посредством электронной почты, ЕПГУ и/или </w:t>
      </w:r>
      <w:r w:rsidRPr="00A47D37">
        <w:rPr>
          <w:rFonts w:ascii="Times New Roman" w:eastAsiaTheme="minorEastAsia" w:hAnsi="Times New Roman" w:cs="Times New Roman"/>
          <w:sz w:val="24"/>
          <w:szCs w:val="24"/>
          <w:lang w:eastAsia="ru-RU"/>
        </w:rPr>
        <w:lastRenderedPageBreak/>
        <w:t>РПГУ или при личном обращении в порядке, указанном в части 1 подпункта 1.3.5.настоящего Административного регламента.</w:t>
      </w:r>
    </w:p>
    <w:p w:rsidR="009D17AC" w:rsidRPr="00A47D37"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Специалисты УАиГ района либо сотрудник ГАУ «МФЦ РС(Я)» при ответе на обращения обязаны:</w:t>
      </w:r>
    </w:p>
    <w:p w:rsidR="009D17AC" w:rsidRPr="00A47D37"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при устном обращении заинтересованного лица (по телефону или лично) давать ответ самостоятельно. Если специалист УАиГ района либо сотрудник ГАУ «МФЦ РС(Я)», к которому обратилось заинтересованное лицо, не может ответить на вопрос самостоятельно, то он может предложить заинтересованному лицу обратиться письменно либо назначить другое удобное для него время консультации, либо переадресовать (перевести) на другого специалиста УАиГ района, либо сотрудника ГАУ «МФЦ РС(Я)», или сообщить телефонный номер, по которому можно получить необходимую информацию;</w:t>
      </w:r>
    </w:p>
    <w:p w:rsidR="009D17AC" w:rsidRPr="00A47D37"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 специалисты УАиГ </w:t>
      </w:r>
      <w:r w:rsidR="006040BC" w:rsidRPr="00A47D37">
        <w:rPr>
          <w:rFonts w:ascii="Times New Roman" w:eastAsiaTheme="minorEastAsia" w:hAnsi="Times New Roman" w:cs="Times New Roman"/>
          <w:sz w:val="24"/>
          <w:szCs w:val="24"/>
          <w:lang w:eastAsia="ru-RU"/>
        </w:rPr>
        <w:t xml:space="preserve">района </w:t>
      </w:r>
      <w:r w:rsidRPr="00A47D37">
        <w:rPr>
          <w:rFonts w:ascii="Times New Roman" w:eastAsiaTheme="minorEastAsia" w:hAnsi="Times New Roman" w:cs="Times New Roman"/>
          <w:sz w:val="24"/>
          <w:szCs w:val="24"/>
          <w:lang w:eastAsia="ru-RU"/>
        </w:rPr>
        <w:t>либо сотрудники ГАУ «МФЦ РС(Я)», осуществляющие консультирование (по телефону или лично), должны корректно и внимательно относиться к заинтересованным лицам. Во время разговора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специалист УАиГ</w:t>
      </w:r>
      <w:r w:rsidR="006040BC" w:rsidRPr="00A47D37">
        <w:rPr>
          <w:rFonts w:ascii="Times New Roman" w:eastAsiaTheme="minorEastAsia" w:hAnsi="Times New Roman" w:cs="Times New Roman"/>
          <w:sz w:val="24"/>
          <w:szCs w:val="24"/>
          <w:lang w:eastAsia="ru-RU"/>
        </w:rPr>
        <w:t xml:space="preserve"> района</w:t>
      </w:r>
      <w:r w:rsidRPr="00A47D37">
        <w:rPr>
          <w:rFonts w:ascii="Times New Roman" w:eastAsiaTheme="minorEastAsia" w:hAnsi="Times New Roman" w:cs="Times New Roman"/>
          <w:sz w:val="24"/>
          <w:szCs w:val="24"/>
          <w:lang w:eastAsia="ru-RU"/>
        </w:rPr>
        <w:t>, сотрудник ГАУ «МФЦ РС(Я)» должен кратко подвести итоги и перечислить меры, которые надо принять (кто именно, когда и что должен сделать).</w:t>
      </w:r>
    </w:p>
    <w:p w:rsidR="009D17AC" w:rsidRPr="00A47D37" w:rsidRDefault="009D17A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Ответы на письменные обращения даются в письменном виде и должны содержать:</w:t>
      </w:r>
    </w:p>
    <w:p w:rsidR="009D17AC" w:rsidRPr="00A47D37"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ответы на поставленные вопросы;</w:t>
      </w:r>
    </w:p>
    <w:p w:rsidR="009D17AC" w:rsidRPr="00A47D37"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должность, фамилию и инициалы лица, подписавшего ответ;</w:t>
      </w:r>
    </w:p>
    <w:p w:rsidR="009D17AC" w:rsidRPr="00A47D37"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фамилию и инициалы исполнителя;</w:t>
      </w:r>
    </w:p>
    <w:p w:rsidR="009D17AC" w:rsidRPr="00A47D37"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наименование структурного подразделения - исполнителя;</w:t>
      </w:r>
    </w:p>
    <w:p w:rsidR="009D17AC" w:rsidRPr="00A47D37" w:rsidRDefault="009D17AC" w:rsidP="009D17AC">
      <w:pPr>
        <w:spacing w:after="0" w:line="240" w:lineRule="auto"/>
        <w:ind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номер телефона исполнителя.</w:t>
      </w:r>
    </w:p>
    <w:p w:rsidR="006040BC" w:rsidRPr="00A47D37"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Письменные обращения, рассматриваются в срок предусмотренный ст. 12 Федерального закона от 02.05.2006 г. № 59-ФЗ «О порядке рассмотрения обращений граждан Российской Федерации».</w:t>
      </w:r>
    </w:p>
    <w:p w:rsidR="006040BC" w:rsidRPr="00A47D37" w:rsidRDefault="006040BC" w:rsidP="008D4682">
      <w:pPr>
        <w:numPr>
          <w:ilvl w:val="0"/>
          <w:numId w:val="10"/>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Специалист УАиГ района либо сотрудник ГАУ «МФЦ РС(Я)» не вправе осуществлять консультирование заинтересованных лиц, выходящее за рамки информирования о стандартных процедурах и условиях оказания муниципальной услуги, влияющее прямо или косвенно на индивидуальные решения заинтересованных лиц.</w:t>
      </w:r>
    </w:p>
    <w:p w:rsidR="006040BC" w:rsidRPr="00A47D37" w:rsidRDefault="006040BC" w:rsidP="008D4682">
      <w:pPr>
        <w:numPr>
          <w:ilvl w:val="0"/>
          <w:numId w:val="10"/>
        </w:numPr>
        <w:spacing w:after="120" w:line="240" w:lineRule="auto"/>
        <w:ind w:left="0" w:right="-1" w:firstLine="709"/>
        <w:contextualSpacing/>
        <w:jc w:val="both"/>
        <w:rPr>
          <w:rFonts w:ascii="Times New Roman" w:hAnsi="Times New Roman" w:cs="Times New Roman"/>
          <w:sz w:val="24"/>
          <w:szCs w:val="24"/>
        </w:rPr>
      </w:pPr>
      <w:r w:rsidRPr="00A47D37">
        <w:rPr>
          <w:rFonts w:ascii="Times New Roman" w:eastAsiaTheme="minorEastAsia" w:hAnsi="Times New Roman" w:cs="Times New Roman"/>
          <w:sz w:val="24"/>
          <w:szCs w:val="24"/>
          <w:lang w:eastAsia="ru-RU"/>
        </w:rPr>
        <w:t xml:space="preserve">Заявители, представившие в УАиГ района либо ГАУ «МФЦ РС(Я)» документы, в обязательном порядке информируются специалистами УАиГ либо сотрудниками ГАУ «МФЦ РС(Я)» о возможном отказе в предоставлении муниципальной услуги, а также о сроке завершения оформления документов и возможности их получения. </w:t>
      </w:r>
    </w:p>
    <w:p w:rsidR="00185B75" w:rsidRPr="00A47D37" w:rsidRDefault="00185B75" w:rsidP="00185B75">
      <w:pPr>
        <w:spacing w:after="120" w:line="240" w:lineRule="auto"/>
        <w:ind w:left="709" w:right="-1"/>
        <w:contextualSpacing/>
        <w:jc w:val="both"/>
        <w:rPr>
          <w:rFonts w:ascii="Times New Roman" w:hAnsi="Times New Roman" w:cs="Times New Roman"/>
          <w:sz w:val="24"/>
          <w:szCs w:val="24"/>
        </w:rPr>
      </w:pPr>
    </w:p>
    <w:p w:rsidR="00185B75" w:rsidRPr="00A47D37" w:rsidRDefault="00185B75" w:rsidP="008D4682">
      <w:pPr>
        <w:numPr>
          <w:ilvl w:val="1"/>
          <w:numId w:val="13"/>
        </w:numPr>
        <w:spacing w:before="120" w:after="120" w:line="240" w:lineRule="auto"/>
        <w:ind w:left="0" w:firstLine="709"/>
        <w:jc w:val="center"/>
        <w:rPr>
          <w:rFonts w:ascii="Times New Roman" w:hAnsi="Times New Roman" w:cs="Times New Roman"/>
          <w:b/>
          <w:sz w:val="24"/>
          <w:szCs w:val="24"/>
        </w:rPr>
      </w:pPr>
      <w:r w:rsidRPr="00A47D37">
        <w:rPr>
          <w:rFonts w:ascii="Times New Roman" w:hAnsi="Times New Roman" w:cs="Times New Roman"/>
          <w:b/>
          <w:sz w:val="24"/>
          <w:szCs w:val="24"/>
        </w:rPr>
        <w:t>Форма, место размещения и содержание информации о предоставлении муниципальной услуги</w:t>
      </w:r>
    </w:p>
    <w:p w:rsidR="00185B75" w:rsidRPr="00A47D37"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Информация о порядке предоставления муниципальной</w:t>
      </w:r>
      <w:r w:rsidRPr="00A47D37">
        <w:rPr>
          <w:rFonts w:ascii="Times New Roman" w:eastAsiaTheme="minorEastAsia" w:hAnsi="Times New Roman" w:cs="Times New Roman"/>
          <w:spacing w:val="2"/>
          <w:sz w:val="24"/>
          <w:szCs w:val="24"/>
          <w:lang w:eastAsia="ru-RU"/>
        </w:rPr>
        <w:t xml:space="preserve"> </w:t>
      </w:r>
      <w:r w:rsidRPr="00A47D37">
        <w:rPr>
          <w:rFonts w:ascii="Times New Roman" w:eastAsiaTheme="minorEastAsia" w:hAnsi="Times New Roman" w:cs="Times New Roman"/>
          <w:sz w:val="24"/>
          <w:szCs w:val="24"/>
          <w:lang w:eastAsia="ru-RU"/>
        </w:rPr>
        <w:t>услуги и услуг, которые являются необходимыми и обязательными для предоставления муниципальной</w:t>
      </w:r>
      <w:r w:rsidRPr="00A47D37">
        <w:rPr>
          <w:rFonts w:ascii="Times New Roman" w:eastAsiaTheme="minorEastAsia" w:hAnsi="Times New Roman" w:cs="Times New Roman"/>
          <w:spacing w:val="2"/>
          <w:sz w:val="24"/>
          <w:szCs w:val="24"/>
          <w:lang w:eastAsia="ru-RU"/>
        </w:rPr>
        <w:t xml:space="preserve"> </w:t>
      </w:r>
      <w:r w:rsidRPr="00A47D37">
        <w:rPr>
          <w:rFonts w:ascii="Times New Roman" w:eastAsiaTheme="minorEastAsia" w:hAnsi="Times New Roman" w:cs="Times New Roman"/>
          <w:sz w:val="24"/>
          <w:szCs w:val="24"/>
          <w:lang w:eastAsia="ru-RU"/>
        </w:rPr>
        <w:t xml:space="preserve"> услуги, размещаются на официальном сайте  Администрации  в сети Интернет, в региональной государственной информационной системе «Реестр государственных и муниципальных услуг (функций) Республики Саха (Якутия)», на ЕПГУ  и/или РПГУ, на информационном стенде  Администрации, а также предоставляется непосредственно специалистами УАиГ</w:t>
      </w:r>
      <w:r w:rsidR="00796A80" w:rsidRPr="00A47D37">
        <w:rPr>
          <w:rFonts w:ascii="Times New Roman" w:eastAsiaTheme="minorEastAsia" w:hAnsi="Times New Roman" w:cs="Times New Roman"/>
          <w:sz w:val="24"/>
          <w:szCs w:val="24"/>
          <w:lang w:eastAsia="ru-RU"/>
        </w:rPr>
        <w:t xml:space="preserve"> района</w:t>
      </w:r>
      <w:r w:rsidRPr="00A47D37">
        <w:rPr>
          <w:rFonts w:ascii="Times New Roman" w:eastAsiaTheme="minorEastAsia" w:hAnsi="Times New Roman" w:cs="Times New Roman"/>
          <w:sz w:val="24"/>
          <w:szCs w:val="24"/>
          <w:lang w:eastAsia="ru-RU"/>
        </w:rPr>
        <w:t>, сотрудниками ГАУ «МФЦ РС(Я)» в порядке предусмотренном разделом «Требования к порядку информирования о предоставлении муниципальной услуги» настоящего Административного регламента.</w:t>
      </w:r>
    </w:p>
    <w:p w:rsidR="00185B75" w:rsidRPr="00A47D37"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На официальном </w:t>
      </w:r>
      <w:proofErr w:type="gramStart"/>
      <w:r w:rsidRPr="00A47D37">
        <w:rPr>
          <w:rFonts w:ascii="Times New Roman" w:eastAsiaTheme="minorEastAsia" w:hAnsi="Times New Roman" w:cs="Times New Roman"/>
          <w:sz w:val="24"/>
          <w:szCs w:val="24"/>
          <w:lang w:eastAsia="ru-RU"/>
        </w:rPr>
        <w:t>сайте  Администрации</w:t>
      </w:r>
      <w:proofErr w:type="gramEnd"/>
      <w:r w:rsidRPr="00A47D37">
        <w:rPr>
          <w:rFonts w:ascii="Times New Roman" w:eastAsiaTheme="minorEastAsia" w:hAnsi="Times New Roman" w:cs="Times New Roman"/>
          <w:sz w:val="24"/>
          <w:szCs w:val="24"/>
          <w:lang w:eastAsia="ru-RU"/>
        </w:rPr>
        <w:t xml:space="preserve"> в сети «Интернет» размещаются:</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график (режим) работы;</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почтовый адрес и адрес электронной почты;</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lastRenderedPageBreak/>
        <w:t>- сведения о телефонных номерах для получения информации о предоставлении муниципальной услуги;</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информационные материалы (брошюры, буклеты и т.д.);</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административный регламент с приложениями;</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нормативные правовые акты, регулирующие предоставление муниципальной услуги;</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адреса и контакты территориальных органов федеральных органов государственной власти и иных организаций, участвующих в предоставлении муниципальной услуги;</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адреса и контакты организаций, участвующих в предоставлении муниципальной услуги;</w:t>
      </w:r>
    </w:p>
    <w:p w:rsidR="00185B75" w:rsidRPr="00A47D37"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На информационном стенде Администрации, УАиГ </w:t>
      </w:r>
      <w:r w:rsidR="00B272CA" w:rsidRPr="00A47D37">
        <w:rPr>
          <w:rFonts w:ascii="Times New Roman" w:eastAsiaTheme="minorEastAsia" w:hAnsi="Times New Roman" w:cs="Times New Roman"/>
          <w:sz w:val="24"/>
          <w:szCs w:val="24"/>
          <w:lang w:eastAsia="ru-RU"/>
        </w:rPr>
        <w:t xml:space="preserve">района </w:t>
      </w:r>
      <w:r w:rsidRPr="00A47D37">
        <w:rPr>
          <w:rFonts w:ascii="Times New Roman" w:eastAsiaTheme="minorEastAsia" w:hAnsi="Times New Roman" w:cs="Times New Roman"/>
          <w:sz w:val="24"/>
          <w:szCs w:val="24"/>
          <w:lang w:eastAsia="ru-RU"/>
        </w:rPr>
        <w:t>размещаются:</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режим приема заявителей;</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извлечения из настоящего Административного регламента с приложениями;</w:t>
      </w:r>
    </w:p>
    <w:p w:rsidR="00185B75" w:rsidRPr="00A47D37" w:rsidRDefault="00185B75" w:rsidP="00185B75">
      <w:pPr>
        <w:spacing w:after="0" w:line="240" w:lineRule="auto"/>
        <w:ind w:right="-1" w:firstLine="709"/>
        <w:jc w:val="both"/>
        <w:rPr>
          <w:rFonts w:ascii="Times New Roman" w:eastAsia="Times New Roman" w:hAnsi="Times New Roman" w:cs="Times New Roman"/>
          <w:sz w:val="24"/>
          <w:szCs w:val="24"/>
          <w:lang w:eastAsia="ru-RU"/>
        </w:rPr>
      </w:pPr>
      <w:r w:rsidRPr="00A47D37">
        <w:rPr>
          <w:rFonts w:ascii="Times New Roman" w:eastAsia="Times New Roman" w:hAnsi="Times New Roman" w:cs="Times New Roman"/>
          <w:sz w:val="24"/>
          <w:szCs w:val="24"/>
          <w:lang w:eastAsia="ru-RU"/>
        </w:rPr>
        <w:t>- перечни документов, необходимых для предоставления муниципальной услуги, и требования, предъявляемые к этим документам.</w:t>
      </w:r>
    </w:p>
    <w:p w:rsidR="00185B75" w:rsidRPr="00A47D37" w:rsidRDefault="00185B75" w:rsidP="008D4682">
      <w:pPr>
        <w:numPr>
          <w:ilvl w:val="0"/>
          <w:numId w:val="11"/>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На ЕПГУ и/или РПГУ размещается информация:</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полное наименование, полные почтовые адреса и график работы Администрации, УАиГ</w:t>
      </w:r>
      <w:r w:rsidR="00B272CA" w:rsidRPr="00A47D37">
        <w:rPr>
          <w:rFonts w:ascii="Times New Roman" w:eastAsiaTheme="minorEastAsia" w:hAnsi="Times New Roman" w:cs="Times New Roman"/>
          <w:sz w:val="24"/>
          <w:szCs w:val="24"/>
          <w:lang w:eastAsia="ru-RU"/>
        </w:rPr>
        <w:t xml:space="preserve"> района</w:t>
      </w:r>
      <w:r w:rsidRPr="00A47D37">
        <w:rPr>
          <w:rFonts w:ascii="Times New Roman" w:eastAsiaTheme="minorEastAsia" w:hAnsi="Times New Roman" w:cs="Times New Roman"/>
          <w:sz w:val="24"/>
          <w:szCs w:val="24"/>
          <w:lang w:eastAsia="ru-RU"/>
        </w:rPr>
        <w:t>, ответственных за предоставление муниципальной услуги;</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справочные телефоны, адреса электронной почты по которым можно получить консультацию о порядке предоставления муниципальной услуги;</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перечень категорий заявителей, имеющих право на получение муниципальной услуги;</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перечень документов, необходимых для предоставления муниципальной услуги и предоставляемых самостоятельно заявителем либо получаемых по запросу из органов (организаций);</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формы и образцы заполнения заявлений для получателей муниципальной услуги с возможностями онлайн заполнения, проверки и распечатки;</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рекомендации и требования к заполнению заявлений;</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основания для отказа в предоставлении муниципальной услуги.</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извлечения из нормативных правовых актов, содержащих нормы, регулирующие деятельность по предоставлению муниципальной услуги;</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административные процедуры предоставления муниципальной услуги;</w:t>
      </w:r>
    </w:p>
    <w:p w:rsidR="00185B75" w:rsidRPr="00A47D37" w:rsidRDefault="00185B75" w:rsidP="008D4682">
      <w:pPr>
        <w:numPr>
          <w:ilvl w:val="0"/>
          <w:numId w:val="12"/>
        </w:numPr>
        <w:tabs>
          <w:tab w:val="left" w:pos="993"/>
        </w:tabs>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185B75" w:rsidRPr="00A47D37" w:rsidRDefault="00185B75" w:rsidP="008D4682">
      <w:pPr>
        <w:numPr>
          <w:ilvl w:val="0"/>
          <w:numId w:val="12"/>
        </w:numPr>
        <w:tabs>
          <w:tab w:val="left" w:pos="993"/>
        </w:tabs>
        <w:spacing w:after="120" w:line="240" w:lineRule="auto"/>
        <w:ind w:left="0"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порядок обжалования решений, действий (</w:t>
      </w:r>
      <w:r w:rsidR="00D11911" w:rsidRPr="00A47D37">
        <w:rPr>
          <w:rFonts w:ascii="Times New Roman" w:eastAsiaTheme="minorEastAsia" w:hAnsi="Times New Roman" w:cs="Times New Roman"/>
          <w:sz w:val="24"/>
          <w:szCs w:val="24"/>
          <w:lang w:eastAsia="ru-RU"/>
        </w:rPr>
        <w:t>бездействия) Администрации</w:t>
      </w:r>
      <w:r w:rsidRPr="00A47D37">
        <w:rPr>
          <w:rFonts w:ascii="Times New Roman" w:eastAsiaTheme="minorEastAsia" w:hAnsi="Times New Roman" w:cs="Times New Roman"/>
          <w:sz w:val="24"/>
          <w:szCs w:val="24"/>
          <w:lang w:eastAsia="ru-RU"/>
        </w:rPr>
        <w:t>, УАиГ</w:t>
      </w:r>
      <w:r w:rsidR="00B272CA" w:rsidRPr="00A47D37">
        <w:rPr>
          <w:rFonts w:ascii="Times New Roman" w:eastAsiaTheme="minorEastAsia" w:hAnsi="Times New Roman" w:cs="Times New Roman"/>
          <w:sz w:val="24"/>
          <w:szCs w:val="24"/>
          <w:lang w:eastAsia="ru-RU"/>
        </w:rPr>
        <w:t xml:space="preserve"> района</w:t>
      </w:r>
      <w:r w:rsidRPr="00A47D37">
        <w:rPr>
          <w:rFonts w:ascii="Times New Roman" w:eastAsiaTheme="minorEastAsia" w:hAnsi="Times New Roman" w:cs="Times New Roman"/>
          <w:sz w:val="24"/>
          <w:szCs w:val="24"/>
          <w:lang w:eastAsia="ru-RU"/>
        </w:rPr>
        <w:t>, ГАУ «МФЦ РС(Я)», их должностных лиц.</w:t>
      </w:r>
    </w:p>
    <w:p w:rsidR="00F447D8" w:rsidRPr="00A47D37" w:rsidRDefault="00F447D8" w:rsidP="00562D55">
      <w:pPr>
        <w:spacing w:after="0" w:line="240" w:lineRule="auto"/>
        <w:ind w:firstLine="709"/>
        <w:jc w:val="both"/>
        <w:rPr>
          <w:rFonts w:ascii="Times New Roman" w:eastAsia="Calibri" w:hAnsi="Times New Roman" w:cs="Times New Roman"/>
          <w:sz w:val="24"/>
          <w:szCs w:val="24"/>
          <w:lang w:eastAsia="ru-RU"/>
        </w:rPr>
      </w:pPr>
    </w:p>
    <w:p w:rsidR="00177F31" w:rsidRPr="00A47D37" w:rsidRDefault="00177F31" w:rsidP="00F447D8">
      <w:pPr>
        <w:spacing w:after="0" w:line="240" w:lineRule="auto"/>
        <w:ind w:firstLine="709"/>
        <w:jc w:val="center"/>
        <w:rPr>
          <w:rFonts w:ascii="Times New Roman" w:eastAsia="Calibri" w:hAnsi="Times New Roman" w:cs="Times New Roman"/>
          <w:b/>
          <w:sz w:val="24"/>
          <w:szCs w:val="24"/>
          <w:lang w:eastAsia="ru-RU"/>
        </w:rPr>
      </w:pPr>
    </w:p>
    <w:p w:rsidR="00177F31" w:rsidRPr="00A47D37" w:rsidRDefault="00177F31" w:rsidP="008D4682">
      <w:pPr>
        <w:numPr>
          <w:ilvl w:val="0"/>
          <w:numId w:val="13"/>
        </w:numPr>
        <w:spacing w:after="120" w:line="240" w:lineRule="auto"/>
        <w:ind w:left="0" w:firstLine="0"/>
        <w:jc w:val="center"/>
        <w:rPr>
          <w:rFonts w:ascii="Times New Roman" w:hAnsi="Times New Roman" w:cs="Times New Roman"/>
          <w:bCs/>
          <w:sz w:val="24"/>
          <w:szCs w:val="24"/>
        </w:rPr>
      </w:pPr>
      <w:r w:rsidRPr="00A47D37">
        <w:rPr>
          <w:rFonts w:ascii="Times New Roman" w:hAnsi="Times New Roman" w:cs="Times New Roman"/>
          <w:b/>
          <w:sz w:val="24"/>
          <w:szCs w:val="24"/>
        </w:rPr>
        <w:t>СТАНДАРТ ПРЕДОСТАВЛЕНИЯ МУНИЦИПАЛЬНОЙ УСЛУГИ</w:t>
      </w:r>
    </w:p>
    <w:p w:rsidR="00177F31" w:rsidRPr="00A47D37"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A47D37">
        <w:rPr>
          <w:rFonts w:ascii="Times New Roman" w:hAnsi="Times New Roman" w:cs="Times New Roman"/>
          <w:b/>
          <w:iCs/>
          <w:sz w:val="24"/>
          <w:szCs w:val="24"/>
        </w:rPr>
        <w:t>Наименование услуги</w:t>
      </w:r>
    </w:p>
    <w:p w:rsidR="00177F31" w:rsidRPr="00A47D37" w:rsidRDefault="002D5CF7" w:rsidP="008D4682">
      <w:pPr>
        <w:numPr>
          <w:ilvl w:val="2"/>
          <w:numId w:val="13"/>
        </w:numPr>
        <w:spacing w:after="0" w:line="240" w:lineRule="auto"/>
        <w:ind w:left="0" w:firstLine="709"/>
        <w:jc w:val="both"/>
        <w:rPr>
          <w:rFonts w:ascii="Times New Roman" w:hAnsi="Times New Roman" w:cs="Times New Roman"/>
          <w:sz w:val="24"/>
          <w:szCs w:val="24"/>
        </w:rPr>
      </w:pPr>
      <w:sdt>
        <w:sdtPr>
          <w:rPr>
            <w:rFonts w:ascii="Times New Roman" w:hAnsi="Times New Roman" w:cs="Times New Roman"/>
            <w:sz w:val="24"/>
            <w:szCs w:val="24"/>
          </w:rPr>
          <w:id w:val="-1088310111"/>
          <w:placeholder>
            <w:docPart w:val="4488F27CBCBF4E2E9C63810E8EAAB2FB"/>
          </w:placeholder>
        </w:sdtPr>
        <w:sdtEndPr>
          <w:rPr>
            <w:i/>
          </w:rPr>
        </w:sdtEndPr>
        <w:sdtContent>
          <w:r w:rsidR="00D11911" w:rsidRPr="00A47D37">
            <w:rPr>
              <w:rFonts w:ascii="Times New Roman" w:hAnsi="Times New Roman" w:cs="Times New Roman"/>
              <w:sz w:val="24"/>
              <w:szCs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sdtContent>
      </w:sdt>
      <w:r w:rsidR="00177F31" w:rsidRPr="00A47D37">
        <w:rPr>
          <w:rFonts w:ascii="Times New Roman" w:hAnsi="Times New Roman" w:cs="Times New Roman"/>
          <w:sz w:val="24"/>
          <w:szCs w:val="24"/>
        </w:rPr>
        <w:t>.</w:t>
      </w:r>
    </w:p>
    <w:p w:rsidR="00177F31" w:rsidRPr="00A47D37"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Муниципальная услуга включает следующие </w:t>
      </w:r>
      <w:proofErr w:type="spellStart"/>
      <w:r w:rsidRPr="00A47D37">
        <w:rPr>
          <w:rFonts w:ascii="Times New Roman" w:hAnsi="Times New Roman" w:cs="Times New Roman"/>
          <w:sz w:val="24"/>
          <w:szCs w:val="24"/>
        </w:rPr>
        <w:t>подуслуги</w:t>
      </w:r>
      <w:proofErr w:type="spellEnd"/>
      <w:r w:rsidRPr="00A47D37">
        <w:rPr>
          <w:rFonts w:ascii="Times New Roman" w:hAnsi="Times New Roman" w:cs="Times New Roman"/>
          <w:sz w:val="24"/>
          <w:szCs w:val="24"/>
        </w:rPr>
        <w:t>:</w:t>
      </w:r>
    </w:p>
    <w:p w:rsidR="00177F31" w:rsidRPr="00A47D37" w:rsidRDefault="009A2B23" w:rsidP="008D4682">
      <w:pPr>
        <w:numPr>
          <w:ilvl w:val="3"/>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Направление заявителем уведомления о планируемом строительстве или реконструкции объекта ИЖС или садового дома</w:t>
      </w:r>
      <w:r w:rsidR="00376D32" w:rsidRPr="00A47D37">
        <w:rPr>
          <w:rFonts w:ascii="Times New Roman" w:hAnsi="Times New Roman" w:cs="Times New Roman"/>
          <w:sz w:val="24"/>
          <w:szCs w:val="24"/>
        </w:rPr>
        <w:t>.</w:t>
      </w:r>
      <w:r w:rsidR="00AA0010" w:rsidRPr="00A47D37">
        <w:rPr>
          <w:rFonts w:ascii="Times New Roman" w:hAnsi="Times New Roman" w:cs="Times New Roman"/>
          <w:sz w:val="24"/>
          <w:szCs w:val="24"/>
        </w:rPr>
        <w:t xml:space="preserve"> </w:t>
      </w:r>
    </w:p>
    <w:p w:rsidR="00177F31" w:rsidRPr="00A47D37" w:rsidRDefault="009A2B23" w:rsidP="008D4682">
      <w:pPr>
        <w:numPr>
          <w:ilvl w:val="3"/>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Направление заявителем уведомления об изменении параметров планируемого строительства или реконструкции объекта ИЖС или садового дома.</w:t>
      </w:r>
    </w:p>
    <w:p w:rsidR="00376D32" w:rsidRPr="00A47D37" w:rsidRDefault="00177F31" w:rsidP="008D4682">
      <w:pPr>
        <w:numPr>
          <w:ilvl w:val="3"/>
          <w:numId w:val="13"/>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Получение </w:t>
      </w:r>
      <w:r w:rsidR="00376D32" w:rsidRPr="00A47D37">
        <w:rPr>
          <w:rFonts w:ascii="Times New Roman" w:hAnsi="Times New Roman" w:cs="Times New Roman"/>
          <w:sz w:val="24"/>
          <w:szCs w:val="24"/>
        </w:rPr>
        <w:t>повторного экземпляра (</w:t>
      </w:r>
      <w:r w:rsidRPr="00A47D37">
        <w:rPr>
          <w:rFonts w:ascii="Times New Roman" w:hAnsi="Times New Roman" w:cs="Times New Roman"/>
          <w:sz w:val="24"/>
          <w:szCs w:val="24"/>
        </w:rPr>
        <w:t>дубликата</w:t>
      </w:r>
      <w:r w:rsidR="00376D32" w:rsidRPr="00A47D37">
        <w:rPr>
          <w:rFonts w:ascii="Times New Roman" w:hAnsi="Times New Roman" w:cs="Times New Roman"/>
          <w:sz w:val="24"/>
          <w:szCs w:val="24"/>
        </w:rPr>
        <w:t>)</w:t>
      </w:r>
      <w:r w:rsidRPr="00A47D37">
        <w:rPr>
          <w:rFonts w:ascii="Times New Roman" w:hAnsi="Times New Roman" w:cs="Times New Roman"/>
          <w:sz w:val="24"/>
          <w:szCs w:val="24"/>
        </w:rPr>
        <w:t xml:space="preserve"> </w:t>
      </w:r>
      <w:r w:rsidR="009A2B23" w:rsidRPr="00A47D37">
        <w:rPr>
          <w:rFonts w:ascii="Times New Roman" w:hAnsi="Times New Roman" w:cs="Times New Roman"/>
          <w:sz w:val="24"/>
          <w:szCs w:val="24"/>
        </w:rPr>
        <w:t>уведомления о соответствии</w:t>
      </w:r>
      <w:r w:rsidR="00376D32" w:rsidRPr="00A47D37">
        <w:rPr>
          <w:rFonts w:ascii="Times New Roman" w:hAnsi="Times New Roman" w:cs="Times New Roman"/>
          <w:sz w:val="24"/>
          <w:szCs w:val="24"/>
        </w:rPr>
        <w:t>.</w:t>
      </w:r>
    </w:p>
    <w:p w:rsidR="00177F31" w:rsidRPr="00A47D37" w:rsidRDefault="00376D32" w:rsidP="008D4682">
      <w:pPr>
        <w:numPr>
          <w:ilvl w:val="3"/>
          <w:numId w:val="13"/>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Исправление технической(-их) ошибки (-</w:t>
      </w:r>
      <w:proofErr w:type="spellStart"/>
      <w:r w:rsidRPr="00A47D37">
        <w:rPr>
          <w:rFonts w:ascii="Times New Roman" w:hAnsi="Times New Roman" w:cs="Times New Roman"/>
          <w:sz w:val="24"/>
          <w:szCs w:val="24"/>
        </w:rPr>
        <w:t>ок</w:t>
      </w:r>
      <w:proofErr w:type="spellEnd"/>
      <w:r w:rsidRPr="00A47D37">
        <w:rPr>
          <w:rFonts w:ascii="Times New Roman" w:hAnsi="Times New Roman" w:cs="Times New Roman"/>
          <w:sz w:val="24"/>
          <w:szCs w:val="24"/>
        </w:rPr>
        <w:t xml:space="preserve">) в </w:t>
      </w:r>
      <w:r w:rsidR="009A2B23" w:rsidRPr="00A47D37">
        <w:rPr>
          <w:rFonts w:ascii="Times New Roman" w:hAnsi="Times New Roman" w:cs="Times New Roman"/>
          <w:sz w:val="24"/>
          <w:szCs w:val="24"/>
        </w:rPr>
        <w:t>уведомления о соответствии</w:t>
      </w:r>
      <w:r w:rsidRPr="00A47D37">
        <w:rPr>
          <w:rFonts w:ascii="Times New Roman" w:hAnsi="Times New Roman" w:cs="Times New Roman"/>
          <w:sz w:val="24"/>
          <w:szCs w:val="24"/>
        </w:rPr>
        <w:t>.</w:t>
      </w:r>
      <w:r w:rsidR="00177F31" w:rsidRPr="00A47D37" w:rsidDel="000427F4">
        <w:rPr>
          <w:rFonts w:ascii="Times New Roman" w:hAnsi="Times New Roman" w:cs="Times New Roman"/>
          <w:sz w:val="24"/>
          <w:szCs w:val="24"/>
        </w:rPr>
        <w:t xml:space="preserve"> </w:t>
      </w:r>
    </w:p>
    <w:p w:rsidR="00376D32" w:rsidRPr="00A47D37" w:rsidRDefault="00376D32" w:rsidP="00376D32">
      <w:pPr>
        <w:spacing w:after="120" w:line="240" w:lineRule="auto"/>
        <w:ind w:left="1429"/>
        <w:jc w:val="both"/>
        <w:rPr>
          <w:rFonts w:ascii="Times New Roman" w:hAnsi="Times New Roman" w:cs="Times New Roman"/>
          <w:sz w:val="24"/>
          <w:szCs w:val="24"/>
        </w:rPr>
      </w:pPr>
    </w:p>
    <w:p w:rsidR="00177F31" w:rsidRPr="00A47D37" w:rsidRDefault="00177F31" w:rsidP="00376D3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Наименование органа, предоставляющего муниципальную (государственную) услугу, и органов государственной и муниципальной власти, и иных организаций, участвующих в предоставлении муниципальной услуги</w:t>
      </w:r>
    </w:p>
    <w:p w:rsidR="00177F31" w:rsidRPr="00A47D37" w:rsidRDefault="00177F31" w:rsidP="008D4682">
      <w:pPr>
        <w:pStyle w:val="af"/>
        <w:numPr>
          <w:ilvl w:val="0"/>
          <w:numId w:val="14"/>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Предоставление муниципальной услуги осуществляется Администрацией. Ответственным структурным подразделением Администрации при предоставлении муниципальной</w:t>
      </w:r>
      <w:r w:rsidRPr="00A47D37">
        <w:rPr>
          <w:rFonts w:ascii="Times New Roman" w:hAnsi="Times New Roman" w:cs="Times New Roman"/>
          <w:spacing w:val="2"/>
          <w:sz w:val="24"/>
          <w:szCs w:val="24"/>
        </w:rPr>
        <w:t xml:space="preserve"> </w:t>
      </w:r>
      <w:r w:rsidRPr="00A47D37">
        <w:rPr>
          <w:rFonts w:ascii="Times New Roman" w:hAnsi="Times New Roman" w:cs="Times New Roman"/>
          <w:sz w:val="24"/>
          <w:szCs w:val="24"/>
        </w:rPr>
        <w:t>услуги является УАиГ</w:t>
      </w:r>
      <w:r w:rsidR="001F4B0C"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w:t>
      </w:r>
    </w:p>
    <w:p w:rsidR="00177F31" w:rsidRPr="00A47D37" w:rsidRDefault="00177F31" w:rsidP="008D4682">
      <w:pPr>
        <w:pStyle w:val="af"/>
        <w:numPr>
          <w:ilvl w:val="0"/>
          <w:numId w:val="14"/>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Наименование органов государственной и муниципальной власти и иных организаций, обращение в которые необходимо для предоставления муниципальной услуги:</w:t>
      </w:r>
    </w:p>
    <w:p w:rsidR="00177F31" w:rsidRPr="00A47D37"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Управление </w:t>
      </w:r>
      <w:proofErr w:type="spellStart"/>
      <w:r w:rsidRPr="00A47D37">
        <w:rPr>
          <w:rFonts w:ascii="Times New Roman" w:hAnsi="Times New Roman" w:cs="Times New Roman"/>
          <w:sz w:val="24"/>
          <w:szCs w:val="24"/>
        </w:rPr>
        <w:t>Росреестра</w:t>
      </w:r>
      <w:proofErr w:type="spellEnd"/>
      <w:r w:rsidRPr="00A47D37">
        <w:rPr>
          <w:rFonts w:ascii="Times New Roman" w:hAnsi="Times New Roman" w:cs="Times New Roman"/>
          <w:sz w:val="24"/>
          <w:szCs w:val="24"/>
        </w:rPr>
        <w:t xml:space="preserve"> по РС(Я);</w:t>
      </w:r>
    </w:p>
    <w:p w:rsidR="00177F31" w:rsidRPr="00A47D37"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УФНС России по РС(Я);</w:t>
      </w:r>
    </w:p>
    <w:p w:rsidR="00177F31" w:rsidRPr="00A47D37" w:rsidRDefault="00177F31" w:rsidP="008D4682">
      <w:pPr>
        <w:pStyle w:val="af"/>
        <w:numPr>
          <w:ilvl w:val="0"/>
          <w:numId w:val="15"/>
        </w:numPr>
        <w:tabs>
          <w:tab w:val="left" w:pos="993"/>
        </w:tabs>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ФГБУ «ФКП </w:t>
      </w:r>
      <w:proofErr w:type="spellStart"/>
      <w:r w:rsidRPr="00A47D37">
        <w:rPr>
          <w:rFonts w:ascii="Times New Roman" w:hAnsi="Times New Roman" w:cs="Times New Roman"/>
          <w:sz w:val="24"/>
          <w:szCs w:val="24"/>
        </w:rPr>
        <w:t>Росреестра</w:t>
      </w:r>
      <w:proofErr w:type="spellEnd"/>
      <w:r w:rsidRPr="00A47D37">
        <w:rPr>
          <w:rFonts w:ascii="Times New Roman" w:hAnsi="Times New Roman" w:cs="Times New Roman"/>
          <w:sz w:val="24"/>
          <w:szCs w:val="24"/>
        </w:rPr>
        <w:t>» по РС(Я).</w:t>
      </w:r>
    </w:p>
    <w:p w:rsidR="00177F31" w:rsidRPr="00A47D37" w:rsidRDefault="00177F31" w:rsidP="008D4682">
      <w:pPr>
        <w:pStyle w:val="af"/>
        <w:numPr>
          <w:ilvl w:val="0"/>
          <w:numId w:val="14"/>
        </w:numPr>
        <w:spacing w:after="12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Специалисты УАиГ</w:t>
      </w:r>
      <w:r w:rsidR="001F4B0C"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сотрудники ГАУ «МФЦ РС(Я)» не вправе требовать осуществления действий, в том числе согласований, необходимых для получения муниципальной услуги, связанных с обращением в территориальные органы федеральных органов государственной власти и иные организации, указанные в подпункте 2.2.2 Административного регламента.</w:t>
      </w:r>
    </w:p>
    <w:p w:rsidR="00177F31" w:rsidRPr="00A47D37"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A47D37">
        <w:rPr>
          <w:rFonts w:ascii="Times New Roman" w:hAnsi="Times New Roman" w:cs="Times New Roman"/>
          <w:b/>
          <w:iCs/>
          <w:sz w:val="24"/>
          <w:szCs w:val="24"/>
        </w:rPr>
        <w:t>Описание результата предоставления муниципальной услуги</w:t>
      </w:r>
    </w:p>
    <w:p w:rsidR="00177F31" w:rsidRPr="00A47D37"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Результатом предоставления муниципальной услуги является:</w:t>
      </w:r>
    </w:p>
    <w:p w:rsidR="00177F31" w:rsidRPr="00A47D37" w:rsidRDefault="00177F31" w:rsidP="00177F31">
      <w:pPr>
        <w:spacing w:after="0" w:line="240" w:lineRule="auto"/>
        <w:ind w:firstLine="709"/>
        <w:jc w:val="both"/>
        <w:rPr>
          <w:rFonts w:ascii="Times New Roman" w:hAnsi="Times New Roman" w:cs="Times New Roman"/>
          <w:i/>
          <w:sz w:val="24"/>
          <w:szCs w:val="24"/>
        </w:rPr>
      </w:pPr>
      <w:r w:rsidRPr="00A47D37">
        <w:rPr>
          <w:rFonts w:ascii="Times New Roman" w:hAnsi="Times New Roman" w:cs="Times New Roman"/>
          <w:sz w:val="24"/>
          <w:szCs w:val="24"/>
        </w:rPr>
        <w:t xml:space="preserve">1) </w:t>
      </w:r>
      <w:r w:rsidR="00CF4584" w:rsidRPr="00A47D37">
        <w:rPr>
          <w:rFonts w:ascii="Times New Roman" w:hAnsi="Times New Roman" w:cs="Times New Roman"/>
          <w:sz w:val="24"/>
          <w:szCs w:val="24"/>
        </w:rPr>
        <w:t>Уведомление о соответствии</w:t>
      </w:r>
      <w:r w:rsidR="00E44178" w:rsidRPr="00A47D37">
        <w:rPr>
          <w:rFonts w:ascii="Times New Roman" w:hAnsi="Times New Roman" w:cs="Times New Roman"/>
          <w:sz w:val="24"/>
          <w:szCs w:val="24"/>
        </w:rPr>
        <w:t xml:space="preserve"> (форма приведена в Приложении № </w:t>
      </w:r>
      <w:r w:rsidR="00CF4584" w:rsidRPr="00A47D37">
        <w:rPr>
          <w:rFonts w:ascii="Times New Roman" w:hAnsi="Times New Roman" w:cs="Times New Roman"/>
          <w:sz w:val="24"/>
          <w:szCs w:val="24"/>
        </w:rPr>
        <w:t>3</w:t>
      </w:r>
      <w:r w:rsidR="00E44178" w:rsidRPr="00A47D37">
        <w:rPr>
          <w:rFonts w:ascii="Times New Roman" w:hAnsi="Times New Roman" w:cs="Times New Roman"/>
          <w:sz w:val="24"/>
          <w:szCs w:val="24"/>
        </w:rPr>
        <w:t xml:space="preserve"> к настоящему Административному регламенту);</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2) </w:t>
      </w:r>
      <w:r w:rsidR="00CF4584" w:rsidRPr="00A47D37">
        <w:rPr>
          <w:rFonts w:ascii="Times New Roman" w:hAnsi="Times New Roman" w:cs="Times New Roman"/>
          <w:sz w:val="24"/>
          <w:szCs w:val="24"/>
        </w:rPr>
        <w:t xml:space="preserve">Уведомление о несоответствии </w:t>
      </w:r>
      <w:r w:rsidR="00E44178" w:rsidRPr="00A47D37">
        <w:rPr>
          <w:rFonts w:ascii="Times New Roman" w:hAnsi="Times New Roman" w:cs="Times New Roman"/>
          <w:sz w:val="24"/>
          <w:szCs w:val="24"/>
        </w:rPr>
        <w:t xml:space="preserve">(форма приведена в Приложении № </w:t>
      </w:r>
      <w:r w:rsidR="00CF4584" w:rsidRPr="00A47D37">
        <w:rPr>
          <w:rFonts w:ascii="Times New Roman" w:hAnsi="Times New Roman" w:cs="Times New Roman"/>
          <w:sz w:val="24"/>
          <w:szCs w:val="24"/>
        </w:rPr>
        <w:t>4</w:t>
      </w:r>
      <w:r w:rsidR="00E44178" w:rsidRPr="00A47D37">
        <w:rPr>
          <w:rFonts w:ascii="Times New Roman" w:hAnsi="Times New Roman" w:cs="Times New Roman"/>
          <w:sz w:val="24"/>
          <w:szCs w:val="24"/>
        </w:rPr>
        <w:t xml:space="preserve"> к настоящему Административному регламенту).</w:t>
      </w:r>
    </w:p>
    <w:p w:rsidR="00CF4584" w:rsidRPr="00A47D37" w:rsidRDefault="00CF4584"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3) Решение об отказе в предоставлении услуги в части исправления технической(-их) ошибки(-</w:t>
      </w:r>
      <w:proofErr w:type="spellStart"/>
      <w:r w:rsidRPr="00A47D37">
        <w:rPr>
          <w:rFonts w:ascii="Times New Roman" w:hAnsi="Times New Roman" w:cs="Times New Roman"/>
          <w:sz w:val="24"/>
          <w:szCs w:val="24"/>
        </w:rPr>
        <w:t>ок</w:t>
      </w:r>
      <w:proofErr w:type="spellEnd"/>
      <w:r w:rsidRPr="00A47D37">
        <w:rPr>
          <w:rFonts w:ascii="Times New Roman" w:hAnsi="Times New Roman" w:cs="Times New Roman"/>
          <w:sz w:val="24"/>
          <w:szCs w:val="24"/>
        </w:rPr>
        <w:t>) в уведомлении о соответствии и выдачи повторного экземпляра (дубликата) уведомления о соответствии (форма приведена в Приложении № 5 к настоящему Административному регламенту).</w:t>
      </w:r>
    </w:p>
    <w:p w:rsidR="00177F31" w:rsidRPr="00A47D37"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177F31" w:rsidRPr="00A47D37"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A47D37" w:rsidRDefault="00177F31" w:rsidP="00177F31">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A47D37" w:rsidRDefault="00177F31" w:rsidP="008D4682">
      <w:pPr>
        <w:numPr>
          <w:ilvl w:val="1"/>
          <w:numId w:val="13"/>
        </w:numPr>
        <w:spacing w:after="120" w:line="240" w:lineRule="auto"/>
        <w:ind w:left="0" w:firstLine="0"/>
        <w:jc w:val="center"/>
        <w:rPr>
          <w:rFonts w:ascii="Times New Roman" w:hAnsi="Times New Roman" w:cs="Times New Roman"/>
          <w:b/>
          <w:iCs/>
          <w:sz w:val="24"/>
          <w:szCs w:val="24"/>
        </w:rPr>
      </w:pPr>
      <w:r w:rsidRPr="00A47D37">
        <w:rPr>
          <w:rFonts w:ascii="Times New Roman" w:hAnsi="Times New Roman" w:cs="Times New Roman"/>
          <w:b/>
          <w:iCs/>
          <w:sz w:val="24"/>
          <w:szCs w:val="24"/>
        </w:rPr>
        <w:t>Срок предоставления услуги</w:t>
      </w:r>
    </w:p>
    <w:p w:rsidR="00177F31" w:rsidRPr="00A47D37" w:rsidRDefault="00177F31" w:rsidP="00A6570A">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Срок предоставления муниципальной услуги не может превышать </w:t>
      </w:r>
      <w:sdt>
        <w:sdtPr>
          <w:rPr>
            <w:rFonts w:ascii="Times New Roman" w:hAnsi="Times New Roman" w:cs="Times New Roman"/>
            <w:i/>
          </w:rPr>
          <w:id w:val="1307053370"/>
          <w:placeholder>
            <w:docPart w:val="FA1E0A38625E4202847190B48C4E0399"/>
          </w:placeholder>
        </w:sdtPr>
        <w:sdtEndPr>
          <w:rPr>
            <w:i w:val="0"/>
          </w:rPr>
        </w:sdtEndPr>
        <w:sdtContent>
          <w:r w:rsidR="00CF4584" w:rsidRPr="00A47D37">
            <w:rPr>
              <w:rFonts w:ascii="Times New Roman" w:hAnsi="Times New Roman" w:cs="Times New Roman"/>
              <w:sz w:val="24"/>
              <w:szCs w:val="24"/>
            </w:rPr>
            <w:t>7</w:t>
          </w:r>
          <w:r w:rsidRPr="00A47D37">
            <w:rPr>
              <w:rFonts w:ascii="Times New Roman" w:hAnsi="Times New Roman" w:cs="Times New Roman"/>
              <w:i/>
              <w:sz w:val="24"/>
              <w:szCs w:val="24"/>
            </w:rPr>
            <w:t xml:space="preserve"> </w:t>
          </w:r>
        </w:sdtContent>
      </w:sdt>
      <w:r w:rsidRPr="00A47D37">
        <w:rPr>
          <w:rFonts w:ascii="Times New Roman" w:hAnsi="Times New Roman" w:cs="Times New Roman"/>
          <w:sz w:val="24"/>
          <w:szCs w:val="24"/>
        </w:rPr>
        <w:t>рабочих дней.</w:t>
      </w:r>
    </w:p>
    <w:p w:rsidR="00A6570A" w:rsidRPr="00A47D37" w:rsidRDefault="00A6570A" w:rsidP="00A6570A">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Если </w:t>
      </w:r>
      <w:r w:rsidR="00CF4584" w:rsidRPr="00A47D37">
        <w:rPr>
          <w:rFonts w:ascii="Times New Roman" w:hAnsi="Times New Roman" w:cs="Times New Roman"/>
          <w:sz w:val="24"/>
          <w:szCs w:val="24"/>
        </w:rPr>
        <w:t xml:space="preserve">строительство или реконструкция объекта ИЖС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которым планируется строительство или реконструкция таких объектов, срок предоставления услуги составляет не более 20 рабочих </w:t>
      </w:r>
      <w:proofErr w:type="gramStart"/>
      <w:r w:rsidR="00CF4584" w:rsidRPr="00A47D37">
        <w:rPr>
          <w:rFonts w:ascii="Times New Roman" w:hAnsi="Times New Roman" w:cs="Times New Roman"/>
          <w:sz w:val="24"/>
          <w:szCs w:val="24"/>
        </w:rPr>
        <w:t>дней.</w:t>
      </w:r>
      <w:r w:rsidRPr="00A47D37">
        <w:rPr>
          <w:rFonts w:ascii="Times New Roman" w:hAnsi="Times New Roman" w:cs="Times New Roman"/>
          <w:sz w:val="24"/>
          <w:szCs w:val="24"/>
        </w:rPr>
        <w:t>.</w:t>
      </w:r>
      <w:proofErr w:type="gramEnd"/>
    </w:p>
    <w:p w:rsidR="00EB0614" w:rsidRPr="00A47D37" w:rsidRDefault="00EB0614" w:rsidP="00EB0614">
      <w:pPr>
        <w:spacing w:after="0" w:line="240" w:lineRule="auto"/>
        <w:ind w:left="709"/>
        <w:jc w:val="both"/>
        <w:rPr>
          <w:rFonts w:ascii="Times New Roman" w:hAnsi="Times New Roman" w:cs="Times New Roman"/>
          <w:sz w:val="24"/>
          <w:szCs w:val="24"/>
        </w:rPr>
      </w:pPr>
    </w:p>
    <w:p w:rsidR="00EB0614" w:rsidRPr="00A47D37" w:rsidRDefault="00EB0614" w:rsidP="00EB0614">
      <w:pPr>
        <w:spacing w:after="0" w:line="240" w:lineRule="auto"/>
        <w:ind w:left="709"/>
        <w:jc w:val="both"/>
        <w:rPr>
          <w:rFonts w:ascii="Times New Roman" w:hAnsi="Times New Roman" w:cs="Times New Roman"/>
          <w:sz w:val="24"/>
          <w:szCs w:val="24"/>
        </w:rPr>
      </w:pPr>
    </w:p>
    <w:p w:rsidR="00177F31" w:rsidRPr="00A47D37" w:rsidRDefault="00177F31" w:rsidP="008D4682">
      <w:pPr>
        <w:numPr>
          <w:ilvl w:val="1"/>
          <w:numId w:val="13"/>
        </w:numPr>
        <w:spacing w:after="0" w:line="240" w:lineRule="auto"/>
        <w:ind w:left="0" w:firstLine="0"/>
        <w:jc w:val="center"/>
        <w:rPr>
          <w:rFonts w:ascii="Times New Roman" w:hAnsi="Times New Roman" w:cs="Times New Roman"/>
          <w:b/>
          <w:iCs/>
          <w:sz w:val="24"/>
          <w:szCs w:val="24"/>
        </w:rPr>
      </w:pPr>
      <w:r w:rsidRPr="00A47D37">
        <w:rPr>
          <w:rFonts w:ascii="Times New Roman" w:hAnsi="Times New Roman" w:cs="Times New Roman"/>
          <w:b/>
          <w:iCs/>
          <w:sz w:val="24"/>
          <w:szCs w:val="24"/>
        </w:rPr>
        <w:t>Перечень нормативных правовых актов, регулирующих отношения, возникающие в связи с предоставлением услуги</w:t>
      </w:r>
    </w:p>
    <w:p w:rsidR="00177F31" w:rsidRPr="00A47D37" w:rsidRDefault="00177F31" w:rsidP="008D4682">
      <w:pPr>
        <w:numPr>
          <w:ilvl w:val="2"/>
          <w:numId w:val="13"/>
        </w:numPr>
        <w:spacing w:after="0" w:line="240" w:lineRule="auto"/>
        <w:ind w:left="0" w:firstLine="709"/>
        <w:jc w:val="both"/>
        <w:rPr>
          <w:rFonts w:ascii="Times New Roman" w:hAnsi="Times New Roman" w:cs="Times New Roman"/>
          <w:sz w:val="24"/>
          <w:szCs w:val="24"/>
        </w:rPr>
      </w:pPr>
      <w:bookmarkStart w:id="5" w:name="п2_4"/>
      <w:r w:rsidRPr="00A47D37">
        <w:rPr>
          <w:rFonts w:ascii="Times New Roman" w:hAnsi="Times New Roman" w:cs="Times New Roman"/>
          <w:sz w:val="24"/>
          <w:szCs w:val="24"/>
        </w:rPr>
        <w:t>Нормативные правовые акты, регулирующие предоставление муниципальной услуги</w:t>
      </w:r>
      <w:bookmarkEnd w:id="5"/>
      <w:r w:rsidRPr="00A47D37">
        <w:rPr>
          <w:rFonts w:ascii="Times New Roman" w:hAnsi="Times New Roman" w:cs="Times New Roman"/>
          <w:sz w:val="24"/>
          <w:szCs w:val="24"/>
        </w:rPr>
        <w:t>:</w:t>
      </w:r>
    </w:p>
    <w:p w:rsidR="00153FDF" w:rsidRPr="00A47D37" w:rsidRDefault="002D5CF7" w:rsidP="00153FDF">
      <w:pPr>
        <w:numPr>
          <w:ilvl w:val="0"/>
          <w:numId w:val="45"/>
        </w:numPr>
        <w:spacing w:after="0" w:line="240" w:lineRule="auto"/>
        <w:ind w:left="0" w:firstLine="709"/>
        <w:jc w:val="both"/>
        <w:rPr>
          <w:rFonts w:ascii="Times New Roman" w:hAnsi="Times New Roman" w:cs="Times New Roman"/>
          <w:sz w:val="24"/>
          <w:szCs w:val="24"/>
        </w:rPr>
      </w:pPr>
      <w:hyperlink r:id="rId14" w:history="1">
        <w:r w:rsidR="00153FDF" w:rsidRPr="00A47D37">
          <w:rPr>
            <w:rFonts w:ascii="Times New Roman" w:hAnsi="Times New Roman" w:cs="Times New Roman"/>
            <w:sz w:val="24"/>
            <w:szCs w:val="24"/>
          </w:rPr>
          <w:t>Конституция Российской Федерации</w:t>
        </w:r>
      </w:hyperlink>
      <w:r w:rsidR="00153FDF" w:rsidRPr="00A47D37">
        <w:rPr>
          <w:rFonts w:ascii="Times New Roman" w:hAnsi="Times New Roman" w:cs="Times New Roman"/>
          <w:sz w:val="24"/>
          <w:szCs w:val="24"/>
        </w:rPr>
        <w:t>;</w:t>
      </w:r>
    </w:p>
    <w:p w:rsidR="00153FDF" w:rsidRPr="00A47D37" w:rsidRDefault="002D5CF7" w:rsidP="00153FDF">
      <w:pPr>
        <w:numPr>
          <w:ilvl w:val="0"/>
          <w:numId w:val="45"/>
        </w:numPr>
        <w:spacing w:after="0" w:line="240" w:lineRule="auto"/>
        <w:ind w:left="0" w:firstLine="709"/>
        <w:jc w:val="both"/>
        <w:rPr>
          <w:rFonts w:ascii="Times New Roman" w:hAnsi="Times New Roman" w:cs="Times New Roman"/>
          <w:sz w:val="24"/>
          <w:szCs w:val="24"/>
        </w:rPr>
      </w:pPr>
      <w:hyperlink r:id="rId15" w:history="1">
        <w:r w:rsidR="00153FDF" w:rsidRPr="00A47D37">
          <w:rPr>
            <w:rFonts w:ascii="Times New Roman" w:hAnsi="Times New Roman" w:cs="Times New Roman"/>
            <w:sz w:val="24"/>
            <w:szCs w:val="24"/>
          </w:rPr>
          <w:t>Федеральный закон от 06.10.2003 N 131-ФЗ "Об общих принципах организации местного самоуправления в Российской Федерации"</w:t>
        </w:r>
      </w:hyperlink>
      <w:r w:rsidR="00153FDF" w:rsidRPr="00A47D37">
        <w:rPr>
          <w:rFonts w:ascii="Times New Roman" w:hAnsi="Times New Roman" w:cs="Times New Roman"/>
          <w:sz w:val="24"/>
          <w:szCs w:val="24"/>
        </w:rPr>
        <w:t>;</w:t>
      </w:r>
    </w:p>
    <w:p w:rsidR="00153FDF" w:rsidRPr="00A47D37" w:rsidRDefault="002D5CF7" w:rsidP="00153FDF">
      <w:pPr>
        <w:numPr>
          <w:ilvl w:val="0"/>
          <w:numId w:val="45"/>
        </w:numPr>
        <w:spacing w:after="0" w:line="240" w:lineRule="auto"/>
        <w:ind w:left="0" w:firstLine="709"/>
        <w:jc w:val="both"/>
        <w:rPr>
          <w:rFonts w:ascii="Times New Roman" w:hAnsi="Times New Roman" w:cs="Times New Roman"/>
          <w:sz w:val="24"/>
          <w:szCs w:val="24"/>
        </w:rPr>
      </w:pPr>
      <w:hyperlink r:id="rId16" w:history="1">
        <w:r w:rsidR="00153FDF" w:rsidRPr="00A47D37">
          <w:rPr>
            <w:rFonts w:ascii="Times New Roman" w:hAnsi="Times New Roman" w:cs="Times New Roman"/>
            <w:sz w:val="24"/>
            <w:szCs w:val="24"/>
          </w:rPr>
          <w:t>Федеральный закон от 09.02.2009 N 8-ФЗ "Об обеспечении доступа к информации о деятельности государственных органов и органов местного самоуправления"</w:t>
        </w:r>
      </w:hyperlink>
      <w:r w:rsidR="00153FDF" w:rsidRPr="00A47D37">
        <w:rPr>
          <w:rFonts w:ascii="Times New Roman" w:hAnsi="Times New Roman" w:cs="Times New Roman"/>
          <w:sz w:val="24"/>
          <w:szCs w:val="24"/>
        </w:rPr>
        <w:t>;</w:t>
      </w:r>
    </w:p>
    <w:p w:rsidR="00153FDF" w:rsidRPr="00A47D37" w:rsidRDefault="002D5CF7" w:rsidP="00153FDF">
      <w:pPr>
        <w:numPr>
          <w:ilvl w:val="0"/>
          <w:numId w:val="45"/>
        </w:numPr>
        <w:spacing w:after="0" w:line="240" w:lineRule="auto"/>
        <w:ind w:left="0" w:firstLine="709"/>
        <w:jc w:val="both"/>
        <w:rPr>
          <w:rFonts w:ascii="Times New Roman" w:hAnsi="Times New Roman" w:cs="Times New Roman"/>
          <w:sz w:val="24"/>
          <w:szCs w:val="24"/>
        </w:rPr>
      </w:pPr>
      <w:hyperlink r:id="rId17" w:history="1">
        <w:r w:rsidR="00153FDF" w:rsidRPr="00A47D37">
          <w:rPr>
            <w:rFonts w:ascii="Times New Roman" w:hAnsi="Times New Roman" w:cs="Times New Roman"/>
            <w:sz w:val="24"/>
            <w:szCs w:val="24"/>
          </w:rPr>
          <w:t>Федеральный закон от 27.07.2010 N 210-ФЗ "Об организации предоставления государственных и муниципальных услуг"</w:t>
        </w:r>
      </w:hyperlink>
      <w:r w:rsidR="00153FDF" w:rsidRPr="00A47D37">
        <w:rPr>
          <w:rFonts w:ascii="Times New Roman" w:hAnsi="Times New Roman" w:cs="Times New Roman"/>
          <w:sz w:val="24"/>
          <w:szCs w:val="24"/>
        </w:rPr>
        <w:t>;</w:t>
      </w:r>
    </w:p>
    <w:p w:rsidR="00153FDF" w:rsidRPr="00A47D37" w:rsidRDefault="002D5CF7" w:rsidP="00153FDF">
      <w:pPr>
        <w:numPr>
          <w:ilvl w:val="0"/>
          <w:numId w:val="45"/>
        </w:numPr>
        <w:spacing w:after="0" w:line="240" w:lineRule="auto"/>
        <w:ind w:left="0" w:firstLine="709"/>
        <w:jc w:val="both"/>
        <w:rPr>
          <w:rFonts w:ascii="Times New Roman" w:hAnsi="Times New Roman" w:cs="Times New Roman"/>
          <w:sz w:val="24"/>
          <w:szCs w:val="24"/>
        </w:rPr>
      </w:pPr>
      <w:hyperlink r:id="rId18" w:history="1">
        <w:r w:rsidR="00153FDF" w:rsidRPr="00A47D37">
          <w:rPr>
            <w:rFonts w:ascii="Times New Roman" w:hAnsi="Times New Roman" w:cs="Times New Roman"/>
            <w:sz w:val="24"/>
            <w:szCs w:val="24"/>
          </w:rPr>
          <w:t>Федеральный закон от 06.04.2011 N 63-ФЗ "Об электронной подписи"</w:t>
        </w:r>
      </w:hyperlink>
      <w:r w:rsidR="00153FDF" w:rsidRPr="00A47D37">
        <w:rPr>
          <w:rFonts w:ascii="Times New Roman" w:hAnsi="Times New Roman" w:cs="Times New Roman"/>
          <w:sz w:val="24"/>
          <w:szCs w:val="24"/>
        </w:rPr>
        <w:t>;</w:t>
      </w:r>
    </w:p>
    <w:p w:rsidR="00153FDF" w:rsidRPr="00A47D37" w:rsidRDefault="002D5CF7" w:rsidP="00153FDF">
      <w:pPr>
        <w:numPr>
          <w:ilvl w:val="0"/>
          <w:numId w:val="45"/>
        </w:numPr>
        <w:spacing w:after="0" w:line="240" w:lineRule="auto"/>
        <w:ind w:left="0" w:firstLine="709"/>
        <w:jc w:val="both"/>
        <w:rPr>
          <w:rFonts w:ascii="Times New Roman" w:hAnsi="Times New Roman" w:cs="Times New Roman"/>
          <w:sz w:val="24"/>
          <w:szCs w:val="24"/>
        </w:rPr>
      </w:pPr>
      <w:hyperlink r:id="rId19" w:history="1">
        <w:r w:rsidR="00153FDF" w:rsidRPr="00A47D37">
          <w:rPr>
            <w:rFonts w:ascii="Times New Roman" w:hAnsi="Times New Roman" w:cs="Times New Roman"/>
            <w:sz w:val="24"/>
            <w:szCs w:val="24"/>
          </w:rPr>
          <w:t>Постановление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hyperlink>
      <w:r w:rsidR="00153FDF" w:rsidRPr="00A47D37">
        <w:rPr>
          <w:rFonts w:ascii="Times New Roman" w:hAnsi="Times New Roman" w:cs="Times New Roman"/>
          <w:sz w:val="24"/>
          <w:szCs w:val="24"/>
        </w:rPr>
        <w:t>;</w:t>
      </w:r>
    </w:p>
    <w:p w:rsidR="00153FDF" w:rsidRPr="00A47D37"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Постановление Правительства Российской Федерации от 28.11.2011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53FDF" w:rsidRPr="00A47D37"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Постановление Правительства Российской Федерации от 26.03.2016 № 236 «Требования к предоставлению в электронной форме государственных и муниципальных услуг»;</w:t>
      </w:r>
    </w:p>
    <w:p w:rsidR="00153FDF" w:rsidRPr="00A47D37"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Постановление Правительства Российской Федерации от 18 марта 2015 года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rsidR="00153FDF" w:rsidRPr="00A47D37" w:rsidRDefault="00153FDF" w:rsidP="00153FDF">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Приказ </w:t>
      </w:r>
      <w:proofErr w:type="spellStart"/>
      <w:r w:rsidRPr="00A47D37">
        <w:rPr>
          <w:rFonts w:ascii="Times New Roman" w:hAnsi="Times New Roman" w:cs="Times New Roman"/>
          <w:sz w:val="24"/>
          <w:szCs w:val="24"/>
        </w:rPr>
        <w:t>Минкомсвязи</w:t>
      </w:r>
      <w:proofErr w:type="spellEnd"/>
      <w:r w:rsidRPr="00A47D37">
        <w:rPr>
          <w:rFonts w:ascii="Times New Roman" w:hAnsi="Times New Roman" w:cs="Times New Roman"/>
          <w:sz w:val="24"/>
          <w:szCs w:val="24"/>
        </w:rPr>
        <w:t xml:space="preserve"> России от 13 апреля 2012 года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7F31" w:rsidRPr="00A47D37" w:rsidRDefault="00C732FC" w:rsidP="008D4682">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Указ Президента Республики Саха (Якутия) от 16 марта 2011 г. № 529 «Об утверждении Порядка разработки и утверждения административного регламента предоставления государственной услуги»;</w:t>
      </w:r>
    </w:p>
    <w:p w:rsidR="00177F31" w:rsidRPr="00A47D37"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Градостроительный кодекс Российской Федерации;</w:t>
      </w:r>
    </w:p>
    <w:p w:rsidR="00177F31" w:rsidRPr="00A47D37" w:rsidRDefault="00177F31" w:rsidP="008D4682">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Земельный кодекс Российской Федерации;</w:t>
      </w:r>
    </w:p>
    <w:p w:rsidR="00CF4584" w:rsidRPr="00A47D37" w:rsidRDefault="00CF4584" w:rsidP="00554476">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Федеральный закон от 25.06.2002 № 73-ФЗ «Об объектах культурного наследия (памятниках истории и культуры) народов Российской Федерации»; </w:t>
      </w:r>
    </w:p>
    <w:p w:rsidR="00CF4584" w:rsidRPr="00A47D37" w:rsidRDefault="00CF4584" w:rsidP="00E330CE">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Приказ Минстроя России от 19.09.2018 № 591/</w:t>
      </w:r>
      <w:proofErr w:type="spellStart"/>
      <w:r w:rsidRPr="00A47D37">
        <w:rPr>
          <w:rFonts w:ascii="Times New Roman" w:hAnsi="Times New Roman" w:cs="Times New Roman"/>
          <w:sz w:val="24"/>
          <w:szCs w:val="24"/>
        </w:rPr>
        <w:t>пр</w:t>
      </w:r>
      <w:proofErr w:type="spellEnd"/>
      <w:r w:rsidRPr="00A47D37">
        <w:rPr>
          <w:rFonts w:ascii="Times New Roman" w:hAnsi="Times New Roman" w:cs="Times New Roman"/>
          <w:sz w:val="24"/>
          <w:szCs w:val="24"/>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w:t>
      </w:r>
    </w:p>
    <w:p w:rsidR="00177F31" w:rsidRPr="00A47D37" w:rsidRDefault="00177F31" w:rsidP="008D4682">
      <w:pPr>
        <w:numPr>
          <w:ilvl w:val="2"/>
          <w:numId w:val="13"/>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Ответственным за размещение в сети «Интернет» и в Реестре государственных и муниципальных услуг (функций) Республики Саха (Якутия) административного регламента является Администрация.</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177F31" w:rsidRPr="00A47D37" w:rsidRDefault="00177F31" w:rsidP="008D4682">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w:t>
      </w:r>
      <w:bookmarkStart w:id="6" w:name="п2_6_1"/>
      <w:r w:rsidRPr="00A47D37">
        <w:rPr>
          <w:rFonts w:ascii="Times New Roman" w:hAnsi="Times New Roman" w:cs="Times New Roman"/>
          <w:sz w:val="24"/>
          <w:szCs w:val="24"/>
        </w:rPr>
        <w:t>Муниципальная услуга предоставляется при поступлении</w:t>
      </w:r>
      <w:r w:rsidR="00223F92" w:rsidRPr="00A47D37">
        <w:rPr>
          <w:rFonts w:ascii="Times New Roman" w:hAnsi="Times New Roman" w:cs="Times New Roman"/>
          <w:sz w:val="24"/>
          <w:szCs w:val="24"/>
        </w:rPr>
        <w:t>:</w:t>
      </w:r>
      <w:bookmarkEnd w:id="6"/>
    </w:p>
    <w:p w:rsidR="00223F92" w:rsidRPr="00A47D37" w:rsidRDefault="00E15BE8" w:rsidP="00223F92">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уведомление о планируемом строительстве </w:t>
      </w:r>
      <w:proofErr w:type="gramStart"/>
      <w:r w:rsidRPr="00A47D37">
        <w:rPr>
          <w:rFonts w:ascii="Times New Roman" w:hAnsi="Times New Roman" w:cs="Times New Roman"/>
          <w:sz w:val="24"/>
          <w:szCs w:val="24"/>
        </w:rPr>
        <w:t xml:space="preserve">или  </w:t>
      </w:r>
      <w:r w:rsidR="00223F92" w:rsidRPr="00A47D37">
        <w:rPr>
          <w:rFonts w:ascii="Times New Roman" w:hAnsi="Times New Roman" w:cs="Times New Roman"/>
          <w:sz w:val="24"/>
          <w:szCs w:val="24"/>
        </w:rPr>
        <w:t>реконструкцию</w:t>
      </w:r>
      <w:proofErr w:type="gramEnd"/>
      <w:r w:rsidRPr="00A47D37">
        <w:rPr>
          <w:rFonts w:ascii="Times New Roman" w:hAnsi="Times New Roman" w:cs="Times New Roman"/>
          <w:sz w:val="24"/>
          <w:szCs w:val="24"/>
        </w:rPr>
        <w:t xml:space="preserve"> объекта ИЖС или садового дома </w:t>
      </w:r>
      <w:r w:rsidR="00223F92" w:rsidRPr="00A47D37">
        <w:rPr>
          <w:rFonts w:ascii="Times New Roman" w:hAnsi="Times New Roman" w:cs="Times New Roman"/>
          <w:sz w:val="24"/>
          <w:szCs w:val="24"/>
        </w:rPr>
        <w:t xml:space="preserve">(форма приведена в приложении № 1 к настоящему Административному регламенту); </w:t>
      </w:r>
    </w:p>
    <w:p w:rsidR="00223F92" w:rsidRPr="00A47D37" w:rsidRDefault="00E15BE8" w:rsidP="00223F92">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уведомление об изменении параметров планируемого строительства </w:t>
      </w:r>
      <w:proofErr w:type="gramStart"/>
      <w:r w:rsidRPr="00A47D37">
        <w:rPr>
          <w:rFonts w:ascii="Times New Roman" w:hAnsi="Times New Roman" w:cs="Times New Roman"/>
          <w:sz w:val="24"/>
          <w:szCs w:val="24"/>
        </w:rPr>
        <w:t>или  реконструкции</w:t>
      </w:r>
      <w:proofErr w:type="gramEnd"/>
      <w:r w:rsidRPr="00A47D37">
        <w:rPr>
          <w:rFonts w:ascii="Times New Roman" w:hAnsi="Times New Roman" w:cs="Times New Roman"/>
          <w:sz w:val="24"/>
          <w:szCs w:val="24"/>
        </w:rPr>
        <w:t xml:space="preserve"> объекта ИЖС или садового дома </w:t>
      </w:r>
      <w:r w:rsidR="00223F92" w:rsidRPr="00A47D37">
        <w:rPr>
          <w:rFonts w:ascii="Times New Roman" w:hAnsi="Times New Roman" w:cs="Times New Roman"/>
          <w:sz w:val="24"/>
          <w:szCs w:val="24"/>
        </w:rPr>
        <w:t xml:space="preserve">(форма заявления приведена в приложении № </w:t>
      </w:r>
      <w:r w:rsidRPr="00A47D37">
        <w:rPr>
          <w:rFonts w:ascii="Times New Roman" w:hAnsi="Times New Roman" w:cs="Times New Roman"/>
          <w:sz w:val="24"/>
          <w:szCs w:val="24"/>
        </w:rPr>
        <w:t>2</w:t>
      </w:r>
      <w:r w:rsidR="00223F92" w:rsidRPr="00A47D37">
        <w:rPr>
          <w:rFonts w:ascii="Times New Roman" w:hAnsi="Times New Roman" w:cs="Times New Roman"/>
          <w:sz w:val="24"/>
          <w:szCs w:val="24"/>
        </w:rPr>
        <w:t xml:space="preserve"> к настоящему Административному регламенту);</w:t>
      </w:r>
    </w:p>
    <w:p w:rsidR="00E15BE8" w:rsidRPr="00A47D37" w:rsidRDefault="00E15BE8" w:rsidP="00E15BE8">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В уведомлении </w:t>
      </w:r>
      <w:r w:rsidRPr="00A47D37">
        <w:rPr>
          <w:rFonts w:ascii="Times New Roman" w:eastAsia="Calibri" w:hAnsi="Times New Roman" w:cs="Times New Roman"/>
          <w:sz w:val="24"/>
          <w:szCs w:val="24"/>
        </w:rPr>
        <w:t xml:space="preserve">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уведомлении об </w:t>
      </w:r>
      <w:r w:rsidRPr="00A47D37">
        <w:rPr>
          <w:rFonts w:ascii="Times New Roman" w:hAnsi="Times New Roman" w:cs="Times New Roman"/>
          <w:sz w:val="24"/>
          <w:szCs w:val="24"/>
        </w:rPr>
        <w:t>изменении параметров планируемого строительства или реконструкции объекта индивидуального жилищного строительства или садового дома должны быть указаны:</w:t>
      </w:r>
    </w:p>
    <w:p w:rsidR="00E15BE8" w:rsidRPr="00A47D37" w:rsidRDefault="00E15BE8" w:rsidP="00E15BE8">
      <w:pPr>
        <w:autoSpaceDE w:val="0"/>
        <w:autoSpaceDN w:val="0"/>
        <w:adjustRightInd w:val="0"/>
        <w:spacing w:after="0"/>
        <w:ind w:firstLine="709"/>
        <w:jc w:val="both"/>
        <w:rPr>
          <w:rFonts w:ascii="Times New Roman" w:hAnsi="Times New Roman" w:cs="Times New Roman"/>
          <w:sz w:val="24"/>
          <w:szCs w:val="24"/>
        </w:rPr>
      </w:pPr>
      <w:r w:rsidRPr="00A47D37">
        <w:rPr>
          <w:rFonts w:ascii="Times New Roman" w:hAnsi="Times New Roman" w:cs="Times New Roman"/>
          <w:sz w:val="24"/>
          <w:szCs w:val="24"/>
        </w:rPr>
        <w:t>1) фамилия, имя, отчество (при наличии), место жительства застройщика, реквизиты документа, удостоверяющего личность (для физического лица);</w:t>
      </w:r>
    </w:p>
    <w:p w:rsidR="00E15BE8" w:rsidRPr="00A47D37" w:rsidRDefault="00E15BE8" w:rsidP="00E15BE8">
      <w:pPr>
        <w:autoSpaceDE w:val="0"/>
        <w:autoSpaceDN w:val="0"/>
        <w:adjustRightInd w:val="0"/>
        <w:spacing w:after="0"/>
        <w:ind w:firstLine="709"/>
        <w:jc w:val="both"/>
        <w:rPr>
          <w:rFonts w:ascii="Times New Roman" w:hAnsi="Times New Roman" w:cs="Times New Roman"/>
          <w:sz w:val="24"/>
          <w:szCs w:val="24"/>
        </w:rPr>
      </w:pPr>
      <w:r w:rsidRPr="00A47D37">
        <w:rPr>
          <w:rFonts w:ascii="Times New Roman" w:hAnsi="Times New Roman" w:cs="Times New Roman"/>
          <w:sz w:val="24"/>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E15BE8" w:rsidRPr="00A47D37" w:rsidRDefault="00E15BE8" w:rsidP="00E15BE8">
      <w:pPr>
        <w:autoSpaceDE w:val="0"/>
        <w:autoSpaceDN w:val="0"/>
        <w:adjustRightInd w:val="0"/>
        <w:spacing w:after="0"/>
        <w:ind w:firstLine="709"/>
        <w:jc w:val="both"/>
        <w:rPr>
          <w:rFonts w:ascii="Times New Roman" w:hAnsi="Times New Roman" w:cs="Times New Roman"/>
          <w:sz w:val="24"/>
          <w:szCs w:val="24"/>
        </w:rPr>
      </w:pPr>
      <w:r w:rsidRPr="00A47D37">
        <w:rPr>
          <w:rFonts w:ascii="Times New Roman" w:hAnsi="Times New Roman" w:cs="Times New Roman"/>
          <w:sz w:val="24"/>
          <w:szCs w:val="24"/>
        </w:rPr>
        <w:t>3) кадастровый номер земельного участка (при его наличии), адрес или описание местоположения земельного участка;</w:t>
      </w:r>
    </w:p>
    <w:p w:rsidR="00E15BE8" w:rsidRPr="00A47D37" w:rsidRDefault="00E15BE8" w:rsidP="00E15BE8">
      <w:pPr>
        <w:autoSpaceDE w:val="0"/>
        <w:autoSpaceDN w:val="0"/>
        <w:adjustRightInd w:val="0"/>
        <w:spacing w:after="0"/>
        <w:ind w:firstLine="709"/>
        <w:jc w:val="both"/>
        <w:rPr>
          <w:rFonts w:ascii="Times New Roman" w:hAnsi="Times New Roman" w:cs="Times New Roman"/>
          <w:sz w:val="24"/>
          <w:szCs w:val="24"/>
        </w:rPr>
      </w:pPr>
      <w:r w:rsidRPr="00A47D37">
        <w:rPr>
          <w:rFonts w:ascii="Times New Roman" w:hAnsi="Times New Roman" w:cs="Times New Roman"/>
          <w:sz w:val="24"/>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rsidR="00E15BE8" w:rsidRPr="00A47D37" w:rsidRDefault="00E15BE8" w:rsidP="00E15BE8">
      <w:pPr>
        <w:autoSpaceDE w:val="0"/>
        <w:autoSpaceDN w:val="0"/>
        <w:adjustRightInd w:val="0"/>
        <w:spacing w:after="0"/>
        <w:ind w:firstLine="709"/>
        <w:jc w:val="both"/>
        <w:rPr>
          <w:rFonts w:ascii="Times New Roman" w:hAnsi="Times New Roman" w:cs="Times New Roman"/>
          <w:sz w:val="24"/>
          <w:szCs w:val="24"/>
        </w:rPr>
      </w:pPr>
      <w:r w:rsidRPr="00A47D37">
        <w:rPr>
          <w:rFonts w:ascii="Times New Roman" w:hAnsi="Times New Roman" w:cs="Times New Roman"/>
          <w:sz w:val="24"/>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E15BE8" w:rsidRPr="00A47D37" w:rsidRDefault="00E15BE8" w:rsidP="00E15BE8">
      <w:pPr>
        <w:autoSpaceDE w:val="0"/>
        <w:autoSpaceDN w:val="0"/>
        <w:adjustRightInd w:val="0"/>
        <w:spacing w:after="0"/>
        <w:ind w:firstLine="709"/>
        <w:jc w:val="both"/>
        <w:rPr>
          <w:rFonts w:ascii="Times New Roman" w:hAnsi="Times New Roman" w:cs="Times New Roman"/>
          <w:sz w:val="24"/>
          <w:szCs w:val="24"/>
        </w:rPr>
      </w:pPr>
      <w:r w:rsidRPr="00A47D37">
        <w:rPr>
          <w:rFonts w:ascii="Times New Roman" w:hAnsi="Times New Roman" w:cs="Times New Roman"/>
          <w:sz w:val="24"/>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E15BE8" w:rsidRPr="00A47D37" w:rsidRDefault="00E15BE8" w:rsidP="00E15BE8">
      <w:pPr>
        <w:autoSpaceDE w:val="0"/>
        <w:autoSpaceDN w:val="0"/>
        <w:adjustRightInd w:val="0"/>
        <w:spacing w:after="0"/>
        <w:ind w:firstLine="709"/>
        <w:jc w:val="both"/>
        <w:rPr>
          <w:rFonts w:ascii="Times New Roman" w:hAnsi="Times New Roman" w:cs="Times New Roman"/>
          <w:sz w:val="24"/>
          <w:szCs w:val="24"/>
        </w:rPr>
      </w:pPr>
      <w:r w:rsidRPr="00A47D37">
        <w:rPr>
          <w:rFonts w:ascii="Times New Roman" w:hAnsi="Times New Roman" w:cs="Times New Roman"/>
          <w:sz w:val="24"/>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E15BE8" w:rsidRPr="00A47D37" w:rsidRDefault="00E15BE8" w:rsidP="00E15BE8">
      <w:pPr>
        <w:autoSpaceDE w:val="0"/>
        <w:autoSpaceDN w:val="0"/>
        <w:adjustRightInd w:val="0"/>
        <w:spacing w:after="0"/>
        <w:ind w:firstLine="709"/>
        <w:jc w:val="both"/>
        <w:rPr>
          <w:rFonts w:ascii="Times New Roman" w:hAnsi="Times New Roman" w:cs="Times New Roman"/>
          <w:sz w:val="24"/>
          <w:szCs w:val="24"/>
        </w:rPr>
      </w:pPr>
      <w:r w:rsidRPr="00A47D37">
        <w:rPr>
          <w:rFonts w:ascii="Times New Roman" w:hAnsi="Times New Roman" w:cs="Times New Roman"/>
          <w:sz w:val="24"/>
          <w:szCs w:val="24"/>
        </w:rPr>
        <w:t>8) почтовый адрес и (или) адрес электронной почты для связи с застройщиком;</w:t>
      </w:r>
    </w:p>
    <w:p w:rsidR="00E15BE8" w:rsidRPr="00A47D37" w:rsidRDefault="00E15BE8" w:rsidP="00E15BE8">
      <w:pPr>
        <w:autoSpaceDE w:val="0"/>
        <w:autoSpaceDN w:val="0"/>
        <w:adjustRightInd w:val="0"/>
        <w:spacing w:after="0"/>
        <w:ind w:firstLine="709"/>
        <w:jc w:val="both"/>
        <w:rPr>
          <w:rFonts w:ascii="Times New Roman" w:hAnsi="Times New Roman" w:cs="Times New Roman"/>
          <w:sz w:val="24"/>
          <w:szCs w:val="24"/>
        </w:rPr>
      </w:pPr>
      <w:r w:rsidRPr="00A47D37">
        <w:rPr>
          <w:rFonts w:ascii="Times New Roman" w:hAnsi="Times New Roman" w:cs="Times New Roman"/>
          <w:sz w:val="24"/>
          <w:szCs w:val="24"/>
        </w:rPr>
        <w:t>9) способ направления застройщику уведомлений.</w:t>
      </w:r>
    </w:p>
    <w:p w:rsidR="00E15BE8" w:rsidRPr="00A47D37" w:rsidRDefault="00E15BE8" w:rsidP="007B1062">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Также заявителями, которым муниципальная услуга уже была предоставлена, могут быть поданы заявление о выдаче повторного экземпляра (дубликата) уведомления о соответствии (форма приведена в приложении № 6 к настоящему Административному регламенту) и заявление об исправлении допущенных опечаток и ошибок в выданных в результате предоставления государственной услуги документах (форма приведена в приложении № 7 к настоящему Административному регламенту).</w:t>
      </w:r>
    </w:p>
    <w:p w:rsidR="00E15BE8" w:rsidRPr="00A47D37" w:rsidRDefault="00E15BE8" w:rsidP="00E15BE8">
      <w:pPr>
        <w:pStyle w:val="af"/>
        <w:numPr>
          <w:ilvl w:val="0"/>
          <w:numId w:val="42"/>
        </w:numPr>
        <w:tabs>
          <w:tab w:val="left" w:pos="1134"/>
        </w:tabs>
        <w:spacing w:after="0" w:line="276" w:lineRule="auto"/>
        <w:ind w:left="0" w:right="-1" w:firstLine="709"/>
        <w:jc w:val="both"/>
        <w:rPr>
          <w:rFonts w:ascii="Times New Roman" w:eastAsia="Calibri" w:hAnsi="Times New Roman" w:cs="Times New Roman"/>
          <w:sz w:val="24"/>
          <w:szCs w:val="24"/>
        </w:rPr>
      </w:pPr>
      <w:r w:rsidRPr="00A47D37">
        <w:rPr>
          <w:rFonts w:ascii="Times New Roman" w:eastAsia="Calibri" w:hAnsi="Times New Roman" w:cs="Times New Roman"/>
          <w:sz w:val="24"/>
          <w:szCs w:val="24"/>
        </w:rPr>
        <w:lastRenderedPageBreak/>
        <w:t>Заявления заполняются с помощью средств электронно-вычислительной техники или от руки разборчиво печатными буквами чернилами черного или синего цвета. Не допускается исправление ошибок путем зачеркивания, с помощью корректирующих средств.</w:t>
      </w:r>
    </w:p>
    <w:p w:rsidR="00E15BE8" w:rsidRPr="00A47D37" w:rsidRDefault="00E15BE8" w:rsidP="00E15BE8">
      <w:pPr>
        <w:pStyle w:val="af"/>
        <w:numPr>
          <w:ilvl w:val="0"/>
          <w:numId w:val="42"/>
        </w:numPr>
        <w:autoSpaceDE w:val="0"/>
        <w:autoSpaceDN w:val="0"/>
        <w:adjustRightInd w:val="0"/>
        <w:spacing w:after="0" w:line="276" w:lineRule="auto"/>
        <w:ind w:left="0" w:right="-1" w:firstLine="709"/>
        <w:jc w:val="both"/>
        <w:rPr>
          <w:rFonts w:ascii="Times New Roman" w:eastAsia="Calibri" w:hAnsi="Times New Roman" w:cs="Times New Roman"/>
          <w:sz w:val="24"/>
          <w:szCs w:val="24"/>
        </w:rPr>
      </w:pPr>
      <w:r w:rsidRPr="00A47D37">
        <w:rPr>
          <w:rFonts w:ascii="Times New Roman" w:hAnsi="Times New Roman" w:cs="Times New Roman"/>
          <w:sz w:val="24"/>
          <w:szCs w:val="24"/>
        </w:rPr>
        <w:t>Перечень документов, обязательных для предоставления в случае обращения заявителя с уведомлением о планируемом строительстве или реконструкции объекта ИЖС или садового дома:</w:t>
      </w:r>
    </w:p>
    <w:p w:rsidR="00E15BE8" w:rsidRPr="00A47D37" w:rsidRDefault="00E15BE8" w:rsidP="00E15BE8">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1) уведомление о планируемых строительстве или реконструкции объекта ИЖС или садового дома;</w:t>
      </w:r>
    </w:p>
    <w:p w:rsidR="00E15BE8" w:rsidRPr="00A47D37" w:rsidRDefault="00E15BE8" w:rsidP="00E15BE8">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 xml:space="preserve">2) правоустанавливающие документы на земельный участок в случае, если права на него не зарегистрированы в Едином государственном реестре недвижимости; </w:t>
      </w:r>
    </w:p>
    <w:p w:rsidR="00E15BE8" w:rsidRPr="00A47D37" w:rsidRDefault="00E15BE8" w:rsidP="00E15BE8">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3)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E15BE8" w:rsidRPr="00A47D37" w:rsidRDefault="00E15BE8" w:rsidP="00E15BE8">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 xml:space="preserve">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w:t>
      </w:r>
    </w:p>
    <w:p w:rsidR="00E15BE8" w:rsidRPr="00A47D37" w:rsidRDefault="00E15BE8" w:rsidP="00E15BE8">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 xml:space="preserve">5)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w:t>
      </w:r>
    </w:p>
    <w:p w:rsidR="00E15BE8" w:rsidRPr="00A47D37" w:rsidRDefault="00E15BE8" w:rsidP="00E15BE8">
      <w:pPr>
        <w:pStyle w:val="af"/>
        <w:autoSpaceDE w:val="0"/>
        <w:autoSpaceDN w:val="0"/>
        <w:adjustRightInd w:val="0"/>
        <w:spacing w:after="0"/>
        <w:ind w:left="0" w:right="-1" w:firstLine="567"/>
        <w:jc w:val="both"/>
        <w:rPr>
          <w:rFonts w:ascii="Times New Roman" w:eastAsia="Calibri" w:hAnsi="Times New Roman" w:cs="Times New Roman"/>
          <w:sz w:val="24"/>
          <w:szCs w:val="24"/>
        </w:rPr>
      </w:pPr>
      <w:r w:rsidRPr="00A47D37">
        <w:rPr>
          <w:rFonts w:ascii="Times New Roman" w:hAnsi="Times New Roman" w:cs="Times New Roman"/>
          <w:sz w:val="24"/>
          <w:szCs w:val="24"/>
        </w:rPr>
        <w:t>6) схематичное изображение планируемого к строительству или реконструкции объекта капитального строительства на земельном участке.</w:t>
      </w:r>
    </w:p>
    <w:p w:rsidR="007B1062" w:rsidRPr="00A47D37" w:rsidRDefault="0097082B" w:rsidP="00621C2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Перечень</w:t>
      </w:r>
      <w:r w:rsidR="007B1062" w:rsidRPr="00A47D37">
        <w:rPr>
          <w:rFonts w:ascii="Times New Roman" w:hAnsi="Times New Roman" w:cs="Times New Roman"/>
          <w:sz w:val="24"/>
          <w:szCs w:val="24"/>
        </w:rPr>
        <w:t xml:space="preserve"> </w:t>
      </w:r>
      <w:r w:rsidRPr="00A47D37">
        <w:rPr>
          <w:rFonts w:ascii="Times New Roman" w:hAnsi="Times New Roman" w:cs="Times New Roman"/>
          <w:sz w:val="24"/>
        </w:rPr>
        <w:t>документов, обязательных для предоставления в случае обращения заявителя с уведомлением об изменении параметров планируемого строительства или реконструкции объекта ИЖС или садового дома:</w:t>
      </w:r>
    </w:p>
    <w:p w:rsidR="0097082B" w:rsidRPr="00A47D37" w:rsidRDefault="0097082B" w:rsidP="0097082B">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 xml:space="preserve">1) уведомление об изменении параметров планируемого строительства или реконструкции объекта ИЖС или садового дома; </w:t>
      </w:r>
    </w:p>
    <w:p w:rsidR="0097082B" w:rsidRPr="00A47D37" w:rsidRDefault="0097082B" w:rsidP="0097082B">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 xml:space="preserve">2) правоустанавливающие документы на земельный участок в случае, если права на него не зарегистрированы в Едином государственном реестре недвижимости; </w:t>
      </w:r>
    </w:p>
    <w:p w:rsidR="0097082B" w:rsidRPr="00A47D37" w:rsidRDefault="0097082B" w:rsidP="0097082B">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3)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97082B" w:rsidRPr="00A47D37" w:rsidRDefault="0097082B" w:rsidP="0097082B">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 xml:space="preserve">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 </w:t>
      </w:r>
    </w:p>
    <w:p w:rsidR="0097082B" w:rsidRPr="00A47D37" w:rsidRDefault="0097082B" w:rsidP="0097082B">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 xml:space="preserve">5)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w:t>
      </w:r>
    </w:p>
    <w:p w:rsidR="0097082B" w:rsidRPr="00A47D37" w:rsidRDefault="0097082B" w:rsidP="0097082B">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6)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7B1062" w:rsidRPr="00A47D37" w:rsidRDefault="0097082B" w:rsidP="00621C2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Перечень документов,</w:t>
      </w:r>
      <w:r w:rsidR="007B1062" w:rsidRPr="00A47D37">
        <w:rPr>
          <w:rFonts w:ascii="Times New Roman" w:hAnsi="Times New Roman" w:cs="Times New Roman"/>
          <w:sz w:val="24"/>
          <w:szCs w:val="24"/>
        </w:rPr>
        <w:t xml:space="preserve"> </w:t>
      </w:r>
      <w:r w:rsidRPr="00A47D37">
        <w:rPr>
          <w:rFonts w:ascii="Times New Roman" w:hAnsi="Times New Roman" w:cs="Times New Roman"/>
          <w:sz w:val="24"/>
        </w:rPr>
        <w:t>обязательных для предоставления в случае обращения заявителя за получением повторного экземпляра (дубликата) уведомления о соответствии или за исправлением технической(-их) ошибки(-</w:t>
      </w:r>
      <w:proofErr w:type="spellStart"/>
      <w:r w:rsidRPr="00A47D37">
        <w:rPr>
          <w:rFonts w:ascii="Times New Roman" w:hAnsi="Times New Roman" w:cs="Times New Roman"/>
          <w:sz w:val="24"/>
        </w:rPr>
        <w:t>ок</w:t>
      </w:r>
      <w:proofErr w:type="spellEnd"/>
      <w:r w:rsidRPr="00A47D37">
        <w:rPr>
          <w:rFonts w:ascii="Times New Roman" w:hAnsi="Times New Roman" w:cs="Times New Roman"/>
          <w:sz w:val="24"/>
        </w:rPr>
        <w:t>) в уведомлении о соответствии:</w:t>
      </w:r>
    </w:p>
    <w:p w:rsidR="0097082B" w:rsidRPr="00A47D37" w:rsidRDefault="0097082B" w:rsidP="0097082B">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 xml:space="preserve">1) запрос о предоставлении услуги; </w:t>
      </w:r>
    </w:p>
    <w:p w:rsidR="0097082B" w:rsidRPr="00A47D37" w:rsidRDefault="0097082B" w:rsidP="0097082B">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lastRenderedPageBreak/>
        <w:t xml:space="preserve">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t>
      </w:r>
    </w:p>
    <w:p w:rsidR="0097082B" w:rsidRPr="00A47D37" w:rsidRDefault="0097082B" w:rsidP="0097082B">
      <w:pPr>
        <w:pStyle w:val="af"/>
        <w:autoSpaceDE w:val="0"/>
        <w:autoSpaceDN w:val="0"/>
        <w:adjustRightInd w:val="0"/>
        <w:spacing w:after="0"/>
        <w:ind w:left="0" w:right="-1" w:firstLine="567"/>
        <w:jc w:val="both"/>
        <w:rPr>
          <w:rFonts w:ascii="Times New Roman" w:hAnsi="Times New Roman" w:cs="Times New Roman"/>
          <w:sz w:val="24"/>
          <w:szCs w:val="24"/>
        </w:rPr>
      </w:pPr>
      <w:r w:rsidRPr="00A47D37">
        <w:rPr>
          <w:rFonts w:ascii="Times New Roman" w:hAnsi="Times New Roman" w:cs="Times New Roman"/>
          <w:sz w:val="24"/>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7B1062" w:rsidRPr="00A47D37"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Заявления, указанные в подпунктах 2.6.1-2.6.</w:t>
      </w:r>
      <w:r w:rsidR="0097082B" w:rsidRPr="00A47D37">
        <w:rPr>
          <w:rFonts w:ascii="Times New Roman" w:hAnsi="Times New Roman" w:cs="Times New Roman"/>
          <w:sz w:val="24"/>
          <w:szCs w:val="24"/>
        </w:rPr>
        <w:t>3</w:t>
      </w:r>
      <w:r w:rsidRPr="00A47D37">
        <w:rPr>
          <w:rFonts w:ascii="Times New Roman" w:hAnsi="Times New Roman" w:cs="Times New Roman"/>
          <w:sz w:val="24"/>
          <w:szCs w:val="24"/>
        </w:rPr>
        <w:t xml:space="preserve">. настоящего Административного регламента, с приложениями может быть подано непосредственно в УАиГ </w:t>
      </w:r>
      <w:r w:rsidR="00093301" w:rsidRPr="00A47D37">
        <w:rPr>
          <w:rFonts w:ascii="Times New Roman" w:hAnsi="Times New Roman" w:cs="Times New Roman"/>
          <w:sz w:val="24"/>
          <w:szCs w:val="24"/>
        </w:rPr>
        <w:t xml:space="preserve">района </w:t>
      </w:r>
      <w:r w:rsidRPr="00A47D37">
        <w:rPr>
          <w:rFonts w:ascii="Times New Roman" w:hAnsi="Times New Roman" w:cs="Times New Roman"/>
          <w:sz w:val="24"/>
          <w:szCs w:val="24"/>
        </w:rPr>
        <w:t>при личном обращении.</w:t>
      </w:r>
    </w:p>
    <w:p w:rsidR="007B1062" w:rsidRPr="00A47D37"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Заявления, указанные в подпунктах 2.6.1-2.6.</w:t>
      </w:r>
      <w:r w:rsidR="0097082B" w:rsidRPr="00A47D37">
        <w:rPr>
          <w:rFonts w:ascii="Times New Roman" w:hAnsi="Times New Roman" w:cs="Times New Roman"/>
          <w:sz w:val="24"/>
          <w:szCs w:val="24"/>
        </w:rPr>
        <w:t>3</w:t>
      </w:r>
      <w:r w:rsidRPr="00A47D37">
        <w:rPr>
          <w:rFonts w:ascii="Times New Roman" w:hAnsi="Times New Roman" w:cs="Times New Roman"/>
          <w:sz w:val="24"/>
          <w:szCs w:val="24"/>
        </w:rPr>
        <w:t xml:space="preserve">. настоящего Административного регламента, с приложениями может быть направлено заявителем в УАиГ </w:t>
      </w:r>
      <w:r w:rsidR="00093301" w:rsidRPr="00A47D37">
        <w:rPr>
          <w:rFonts w:ascii="Times New Roman" w:hAnsi="Times New Roman" w:cs="Times New Roman"/>
          <w:sz w:val="24"/>
          <w:szCs w:val="24"/>
        </w:rPr>
        <w:t xml:space="preserve">района </w:t>
      </w:r>
      <w:r w:rsidRPr="00A47D37">
        <w:rPr>
          <w:rFonts w:ascii="Times New Roman" w:hAnsi="Times New Roman" w:cs="Times New Roman"/>
          <w:sz w:val="24"/>
          <w:szCs w:val="24"/>
        </w:rPr>
        <w:t>посредством почтовой связи. В случае направления заявления с полным комплектом документов посредством почтовой связи копии документов должны быть нотариально заверены.</w:t>
      </w:r>
    </w:p>
    <w:p w:rsidR="007B1062" w:rsidRPr="00A47D37"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Заявления, указанные в подпунктах 2.6.1-2.6.</w:t>
      </w:r>
      <w:r w:rsidR="0097082B" w:rsidRPr="00A47D37">
        <w:rPr>
          <w:rFonts w:ascii="Times New Roman" w:hAnsi="Times New Roman" w:cs="Times New Roman"/>
          <w:sz w:val="24"/>
          <w:szCs w:val="24"/>
        </w:rPr>
        <w:t>3.</w:t>
      </w:r>
      <w:r w:rsidRPr="00A47D37">
        <w:rPr>
          <w:rFonts w:ascii="Times New Roman" w:hAnsi="Times New Roman" w:cs="Times New Roman"/>
          <w:sz w:val="24"/>
          <w:szCs w:val="24"/>
        </w:rPr>
        <w:t xml:space="preserve"> настоящего Административного регламента, с приложениями может быть подано заявителем через ГАУ «МФЦ РС(Я)». В случае подачи заявления через ГАУ «МФЦ РС(Я)» заявитель вместе с копиями предъявляет оригиналы документов для сверки либо представляет нотариально заверенные копии.</w:t>
      </w:r>
    </w:p>
    <w:p w:rsidR="007B1062" w:rsidRPr="00A47D37"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Заявления, указанные в подпунктах 2.6.1-2.6.</w:t>
      </w:r>
      <w:r w:rsidR="0097082B" w:rsidRPr="00A47D37">
        <w:rPr>
          <w:rFonts w:ascii="Times New Roman" w:hAnsi="Times New Roman" w:cs="Times New Roman"/>
          <w:sz w:val="24"/>
          <w:szCs w:val="24"/>
        </w:rPr>
        <w:t>3</w:t>
      </w:r>
      <w:r w:rsidRPr="00A47D37">
        <w:rPr>
          <w:rFonts w:ascii="Times New Roman" w:hAnsi="Times New Roman" w:cs="Times New Roman"/>
          <w:sz w:val="24"/>
          <w:szCs w:val="24"/>
        </w:rPr>
        <w:t>. настоящего Административного регламента, с приложениями может быть подано заявителем в электронной форме посредством заполнения электронной формы заявления с использованием ЕПГУ и/или РПГУ.</w:t>
      </w:r>
    </w:p>
    <w:p w:rsidR="007B1062" w:rsidRPr="00A47D37"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При обращении в электронной форме заявителю необходимо ознакомиться с информацией о порядке и сроках предоставления муниципальной услуги в электронной форме и полностью заполнить все поля заявления.</w:t>
      </w:r>
    </w:p>
    <w:p w:rsidR="007B1062" w:rsidRPr="00A47D37"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Подача запроса в электронной форме через ЕПГУ и/или РПГУ подтверждает ознакомление заявителя с порядком подачи заявления в электронной форме, а также согласие на передачу запроса по открытым каналам связи сети «Интернет».</w:t>
      </w:r>
    </w:p>
    <w:p w:rsidR="007B1062" w:rsidRPr="00A47D37"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Электронные формы заявлений размещены на ЕПГУ и/или РПГУ.</w:t>
      </w:r>
    </w:p>
    <w:p w:rsidR="007B1062" w:rsidRPr="00A47D37" w:rsidRDefault="007B1062" w:rsidP="008C169C">
      <w:pPr>
        <w:numPr>
          <w:ilvl w:val="0"/>
          <w:numId w:val="4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При обращении в электронной форме заявитель обязан указать способ получения результата услуги:</w:t>
      </w:r>
    </w:p>
    <w:p w:rsidR="007B1062" w:rsidRPr="00A47D37"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личное получение в уполномоченном органе;</w:t>
      </w:r>
    </w:p>
    <w:p w:rsidR="007B1062" w:rsidRPr="00A47D37"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личное получение в ГАУ «МФЦ РС(Я)» при наличии соответствующего соглашения;</w:t>
      </w:r>
    </w:p>
    <w:p w:rsidR="007B1062" w:rsidRPr="00A47D37"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получение результата услуги в электронной форме, заверенного электронной подписью уполномоченного лица, в личном кабинете на ЕПГУ и/или РПГУ;</w:t>
      </w:r>
    </w:p>
    <w:p w:rsidR="007B1062" w:rsidRPr="00A47D37" w:rsidRDefault="007B1062" w:rsidP="008C169C">
      <w:pPr>
        <w:numPr>
          <w:ilvl w:val="0"/>
          <w:numId w:val="4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почтовое отправление. </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Исчерпывающий перечень документов, необходимых для предоставления услуги, которые находятся в распоряжении государственных органов и иных органов, участвующих в предоставлении муниципальной услуги, и которые заявитель вправе представить самостоятельно</w:t>
      </w:r>
    </w:p>
    <w:p w:rsidR="00177F31" w:rsidRPr="00A47D37" w:rsidRDefault="00177F31" w:rsidP="008D4682">
      <w:pPr>
        <w:numPr>
          <w:ilvl w:val="0"/>
          <w:numId w:val="16"/>
        </w:numPr>
        <w:spacing w:after="0" w:line="240" w:lineRule="auto"/>
        <w:ind w:left="0" w:firstLine="709"/>
        <w:jc w:val="both"/>
        <w:rPr>
          <w:rFonts w:ascii="Times New Roman" w:hAnsi="Times New Roman" w:cs="Times New Roman"/>
          <w:i/>
          <w:sz w:val="24"/>
          <w:szCs w:val="24"/>
          <w:highlight w:val="yellow"/>
        </w:rPr>
      </w:pPr>
      <w:bookmarkStart w:id="7" w:name="п2_7_1"/>
      <w:r w:rsidRPr="00A47D37">
        <w:rPr>
          <w:rFonts w:ascii="Times New Roman" w:hAnsi="Times New Roman" w:cs="Times New Roman"/>
          <w:sz w:val="24"/>
          <w:szCs w:val="24"/>
        </w:rPr>
        <w:t xml:space="preserve">Перечень документов, необходимых для предоставления муниципальной услуги, которые находятся в распоряжении органов государственной и муниципальной власти и иных организаций, участвующих в предоставлении муниципальной услуги, указанных </w:t>
      </w:r>
      <w:proofErr w:type="gramStart"/>
      <w:r w:rsidRPr="00A47D37">
        <w:rPr>
          <w:rFonts w:ascii="Times New Roman" w:hAnsi="Times New Roman" w:cs="Times New Roman"/>
          <w:sz w:val="24"/>
          <w:szCs w:val="24"/>
        </w:rPr>
        <w:t xml:space="preserve">в </w:t>
      </w:r>
      <w:r w:rsidR="00D74BC3">
        <w:rPr>
          <w:rFonts w:ascii="Times New Roman" w:hAnsi="Times New Roman" w:cs="Times New Roman"/>
          <w:sz w:val="24"/>
          <w:szCs w:val="24"/>
        </w:rPr>
        <w:t>под</w:t>
      </w:r>
      <w:proofErr w:type="gramEnd"/>
      <w:r w:rsidR="002D5CF7">
        <w:rPr>
          <w:rStyle w:val="aa"/>
          <w:rFonts w:ascii="Times New Roman" w:hAnsi="Times New Roman" w:cs="Times New Roman"/>
          <w:sz w:val="24"/>
          <w:szCs w:val="24"/>
        </w:rPr>
        <w:fldChar w:fldCharType="begin"/>
      </w:r>
      <w:r w:rsidR="002D5CF7">
        <w:rPr>
          <w:rStyle w:val="aa"/>
          <w:rFonts w:ascii="Times New Roman" w:hAnsi="Times New Roman" w:cs="Times New Roman"/>
          <w:sz w:val="24"/>
          <w:szCs w:val="24"/>
        </w:rPr>
        <w:instrText xml:space="preserve"> HYPERLINK \l "п1</w:instrText>
      </w:r>
      <w:r w:rsidR="002D5CF7">
        <w:rPr>
          <w:rStyle w:val="aa"/>
          <w:rFonts w:ascii="Times New Roman" w:hAnsi="Times New Roman" w:cs="Times New Roman"/>
          <w:sz w:val="24"/>
          <w:szCs w:val="24"/>
        </w:rPr>
        <w:instrText xml:space="preserve">_3_3" </w:instrText>
      </w:r>
      <w:r w:rsidR="002D5CF7">
        <w:rPr>
          <w:rStyle w:val="aa"/>
          <w:rFonts w:ascii="Times New Roman" w:hAnsi="Times New Roman" w:cs="Times New Roman"/>
          <w:sz w:val="24"/>
          <w:szCs w:val="24"/>
        </w:rPr>
        <w:fldChar w:fldCharType="separate"/>
      </w:r>
      <w:r w:rsidRPr="00A47D37">
        <w:rPr>
          <w:rStyle w:val="aa"/>
          <w:rFonts w:ascii="Times New Roman" w:hAnsi="Times New Roman" w:cs="Times New Roman"/>
          <w:sz w:val="24"/>
          <w:szCs w:val="24"/>
        </w:rPr>
        <w:t>пункте 1.3.3</w:t>
      </w:r>
      <w:r w:rsidR="002D5CF7">
        <w:rPr>
          <w:rStyle w:val="aa"/>
          <w:rFonts w:ascii="Times New Roman" w:hAnsi="Times New Roman" w:cs="Times New Roman"/>
          <w:sz w:val="24"/>
          <w:szCs w:val="24"/>
        </w:rPr>
        <w:fldChar w:fldCharType="end"/>
      </w:r>
      <w:r w:rsidRPr="00A47D37">
        <w:rPr>
          <w:rFonts w:ascii="Times New Roman" w:hAnsi="Times New Roman" w:cs="Times New Roman"/>
          <w:sz w:val="24"/>
          <w:szCs w:val="24"/>
        </w:rPr>
        <w:t xml:space="preserve"> Административного регламент</w:t>
      </w:r>
      <w:bookmarkEnd w:id="7"/>
      <w:r w:rsidR="00A061EA" w:rsidRPr="00A47D37">
        <w:rPr>
          <w:rFonts w:ascii="Times New Roman" w:hAnsi="Times New Roman" w:cs="Times New Roman"/>
          <w:sz w:val="24"/>
          <w:szCs w:val="24"/>
        </w:rPr>
        <w:t xml:space="preserve">а: </w:t>
      </w:r>
      <w:r w:rsidR="00A061EA" w:rsidRPr="00A47D37">
        <w:rPr>
          <w:rFonts w:ascii="Times New Roman" w:hAnsi="Times New Roman" w:cs="Times New Roman"/>
          <w:sz w:val="24"/>
          <w:szCs w:val="24"/>
          <w:highlight w:val="yellow"/>
        </w:rPr>
        <w:t>(здесь необходимо указать в соответствии с ОЦС по каждому документу)</w:t>
      </w:r>
    </w:p>
    <w:p w:rsidR="009B5C42" w:rsidRPr="00A47D37" w:rsidRDefault="009B5C42" w:rsidP="009B5C42">
      <w:pPr>
        <w:numPr>
          <w:ilvl w:val="0"/>
          <w:numId w:val="1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выписка из государственных реестров о юридическом лице или индивидуальных предпринимателях;   </w:t>
      </w:r>
    </w:p>
    <w:p w:rsidR="00177F31" w:rsidRPr="00A47D37" w:rsidRDefault="009B5C42" w:rsidP="008D4682">
      <w:pPr>
        <w:numPr>
          <w:ilvl w:val="0"/>
          <w:numId w:val="1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w:t>
      </w:r>
      <w:r w:rsidR="00177F31" w:rsidRPr="00A47D37">
        <w:rPr>
          <w:rFonts w:ascii="Times New Roman" w:hAnsi="Times New Roman" w:cs="Times New Roman"/>
          <w:sz w:val="24"/>
          <w:szCs w:val="24"/>
        </w:rPr>
        <w:t>ыписка из Единого государственного реестра юридических лиц;</w:t>
      </w:r>
    </w:p>
    <w:p w:rsidR="009B5C42" w:rsidRPr="00A47D37" w:rsidRDefault="009B5C42" w:rsidP="009B5C42">
      <w:pPr>
        <w:numPr>
          <w:ilvl w:val="0"/>
          <w:numId w:val="1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правоустанавливающие документы на объекты недвижимости, если их копии или сведения, содержащиеся в них, имеются в Едином государственном реестре недвижимости;</w:t>
      </w:r>
    </w:p>
    <w:p w:rsidR="00177F31" w:rsidRPr="00A47D37"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Документы и материалы, указанные </w:t>
      </w:r>
      <w:proofErr w:type="gramStart"/>
      <w:r w:rsidRPr="00A47D37">
        <w:rPr>
          <w:rFonts w:ascii="Times New Roman" w:hAnsi="Times New Roman" w:cs="Times New Roman"/>
          <w:sz w:val="24"/>
          <w:szCs w:val="24"/>
        </w:rPr>
        <w:t xml:space="preserve">в </w:t>
      </w:r>
      <w:r w:rsidR="00D74BC3">
        <w:rPr>
          <w:rFonts w:ascii="Times New Roman" w:hAnsi="Times New Roman" w:cs="Times New Roman"/>
          <w:sz w:val="24"/>
          <w:szCs w:val="24"/>
        </w:rPr>
        <w:t>под</w:t>
      </w:r>
      <w:proofErr w:type="gramEnd"/>
      <w:r w:rsidR="002D5CF7">
        <w:rPr>
          <w:rStyle w:val="aa"/>
          <w:rFonts w:ascii="Times New Roman" w:hAnsi="Times New Roman" w:cs="Times New Roman"/>
          <w:sz w:val="24"/>
          <w:szCs w:val="24"/>
        </w:rPr>
        <w:fldChar w:fldCharType="begin"/>
      </w:r>
      <w:r w:rsidR="002D5CF7">
        <w:rPr>
          <w:rStyle w:val="aa"/>
          <w:rFonts w:ascii="Times New Roman" w:hAnsi="Times New Roman" w:cs="Times New Roman"/>
          <w:sz w:val="24"/>
          <w:szCs w:val="24"/>
        </w:rPr>
        <w:instrText xml:space="preserve"> HYPERLINK \l "п2_7_1" </w:instrText>
      </w:r>
      <w:r w:rsidR="002D5CF7">
        <w:rPr>
          <w:rStyle w:val="aa"/>
          <w:rFonts w:ascii="Times New Roman" w:hAnsi="Times New Roman" w:cs="Times New Roman"/>
          <w:sz w:val="24"/>
          <w:szCs w:val="24"/>
        </w:rPr>
        <w:fldChar w:fldCharType="separate"/>
      </w:r>
      <w:r w:rsidRPr="00A47D37">
        <w:rPr>
          <w:rStyle w:val="aa"/>
          <w:rFonts w:ascii="Times New Roman" w:hAnsi="Times New Roman" w:cs="Times New Roman"/>
          <w:sz w:val="24"/>
          <w:szCs w:val="24"/>
        </w:rPr>
        <w:t>пункте 2.7.1</w:t>
      </w:r>
      <w:r w:rsidR="002D5CF7">
        <w:rPr>
          <w:rStyle w:val="aa"/>
          <w:rFonts w:ascii="Times New Roman" w:hAnsi="Times New Roman" w:cs="Times New Roman"/>
          <w:sz w:val="24"/>
          <w:szCs w:val="24"/>
        </w:rPr>
        <w:fldChar w:fldCharType="end"/>
      </w:r>
      <w:r w:rsidRPr="00A47D37">
        <w:rPr>
          <w:rFonts w:ascii="Times New Roman" w:hAnsi="Times New Roman" w:cs="Times New Roman"/>
          <w:sz w:val="24"/>
          <w:szCs w:val="24"/>
        </w:rPr>
        <w:t xml:space="preserve"> настоящего Административного регламента, </w:t>
      </w:r>
      <w:r w:rsidR="00A061EA" w:rsidRPr="00A47D37">
        <w:rPr>
          <w:rFonts w:ascii="Times New Roman" w:hAnsi="Times New Roman" w:cs="Times New Roman"/>
          <w:sz w:val="24"/>
          <w:szCs w:val="24"/>
        </w:rPr>
        <w:t>запрашиваются Администрацией</w:t>
      </w:r>
      <w:r w:rsidRPr="00A47D37">
        <w:rPr>
          <w:rFonts w:ascii="Times New Roman" w:hAnsi="Times New Roman" w:cs="Times New Roman"/>
          <w:sz w:val="24"/>
          <w:szCs w:val="24"/>
        </w:rPr>
        <w:t xml:space="preserve"> самостоятельно у органов, </w:t>
      </w:r>
      <w:r w:rsidRPr="00A47D37">
        <w:rPr>
          <w:rFonts w:ascii="Times New Roman" w:hAnsi="Times New Roman" w:cs="Times New Roman"/>
          <w:sz w:val="24"/>
          <w:szCs w:val="24"/>
        </w:rPr>
        <w:lastRenderedPageBreak/>
        <w:t>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w:t>
      </w:r>
    </w:p>
    <w:p w:rsidR="00177F31" w:rsidRPr="00A47D37"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По межведомственным запросам органов, указанных </w:t>
      </w:r>
      <w:proofErr w:type="gramStart"/>
      <w:r w:rsidRPr="00A47D37">
        <w:rPr>
          <w:rFonts w:ascii="Times New Roman" w:hAnsi="Times New Roman" w:cs="Times New Roman"/>
          <w:sz w:val="24"/>
          <w:szCs w:val="24"/>
        </w:rPr>
        <w:t xml:space="preserve">в </w:t>
      </w:r>
      <w:r w:rsidR="00D74BC3">
        <w:rPr>
          <w:rFonts w:ascii="Times New Roman" w:hAnsi="Times New Roman" w:cs="Times New Roman"/>
          <w:sz w:val="24"/>
          <w:szCs w:val="24"/>
        </w:rPr>
        <w:t>под</w:t>
      </w:r>
      <w:proofErr w:type="gramEnd"/>
      <w:r w:rsidR="002D5CF7">
        <w:rPr>
          <w:rStyle w:val="aa"/>
          <w:rFonts w:ascii="Times New Roman" w:hAnsi="Times New Roman" w:cs="Times New Roman"/>
          <w:sz w:val="24"/>
          <w:szCs w:val="24"/>
        </w:rPr>
        <w:fldChar w:fldCharType="begin"/>
      </w:r>
      <w:r w:rsidR="002D5CF7">
        <w:rPr>
          <w:rStyle w:val="aa"/>
          <w:rFonts w:ascii="Times New Roman" w:hAnsi="Times New Roman" w:cs="Times New Roman"/>
          <w:sz w:val="24"/>
          <w:szCs w:val="24"/>
        </w:rPr>
        <w:instrText xml:space="preserve"> HYPERLINK \l "п1_3_3" </w:instrText>
      </w:r>
      <w:r w:rsidR="002D5CF7">
        <w:rPr>
          <w:rStyle w:val="aa"/>
          <w:rFonts w:ascii="Times New Roman" w:hAnsi="Times New Roman" w:cs="Times New Roman"/>
          <w:sz w:val="24"/>
          <w:szCs w:val="24"/>
        </w:rPr>
        <w:fldChar w:fldCharType="separate"/>
      </w:r>
      <w:r w:rsidRPr="00A47D37">
        <w:rPr>
          <w:rStyle w:val="aa"/>
          <w:rFonts w:ascii="Times New Roman" w:hAnsi="Times New Roman" w:cs="Times New Roman"/>
          <w:sz w:val="24"/>
          <w:szCs w:val="24"/>
        </w:rPr>
        <w:t>пункте 1.3.3</w:t>
      </w:r>
      <w:r w:rsidR="002D5CF7">
        <w:rPr>
          <w:rStyle w:val="aa"/>
          <w:rFonts w:ascii="Times New Roman" w:hAnsi="Times New Roman" w:cs="Times New Roman"/>
          <w:sz w:val="24"/>
          <w:szCs w:val="24"/>
        </w:rPr>
        <w:fldChar w:fldCharType="end"/>
      </w:r>
      <w:r w:rsidRPr="00A47D37">
        <w:rPr>
          <w:rFonts w:ascii="Times New Roman" w:hAnsi="Times New Roman" w:cs="Times New Roman"/>
          <w:sz w:val="24"/>
          <w:szCs w:val="24"/>
        </w:rPr>
        <w:t xml:space="preserve"> настоящего Административного регламента (их копии или сведения, содержащиеся в них) предоставляются государственными органами, территориальными органами федеральных органов государственной власти и подведомственных государственным органам организациях,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77F31" w:rsidRPr="00A47D37" w:rsidRDefault="00177F31" w:rsidP="008D4682">
      <w:pPr>
        <w:numPr>
          <w:ilvl w:val="0"/>
          <w:numId w:val="16"/>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Заявитель вправе представить документы и информацию, указанные </w:t>
      </w:r>
      <w:proofErr w:type="gramStart"/>
      <w:r w:rsidRPr="00A47D37">
        <w:rPr>
          <w:rFonts w:ascii="Times New Roman" w:hAnsi="Times New Roman" w:cs="Times New Roman"/>
          <w:sz w:val="24"/>
          <w:szCs w:val="24"/>
        </w:rPr>
        <w:t xml:space="preserve">в </w:t>
      </w:r>
      <w:r w:rsidR="00D74BC3">
        <w:rPr>
          <w:rFonts w:ascii="Times New Roman" w:hAnsi="Times New Roman" w:cs="Times New Roman"/>
          <w:sz w:val="24"/>
          <w:szCs w:val="24"/>
        </w:rPr>
        <w:t>под</w:t>
      </w:r>
      <w:proofErr w:type="gramEnd"/>
      <w:r w:rsidR="002D5CF7">
        <w:rPr>
          <w:rStyle w:val="aa"/>
          <w:rFonts w:ascii="Times New Roman" w:hAnsi="Times New Roman" w:cs="Times New Roman"/>
          <w:sz w:val="24"/>
          <w:szCs w:val="24"/>
        </w:rPr>
        <w:fldChar w:fldCharType="begin"/>
      </w:r>
      <w:r w:rsidR="002D5CF7">
        <w:rPr>
          <w:rStyle w:val="aa"/>
          <w:rFonts w:ascii="Times New Roman" w:hAnsi="Times New Roman" w:cs="Times New Roman"/>
          <w:sz w:val="24"/>
          <w:szCs w:val="24"/>
        </w:rPr>
        <w:instrText xml:space="preserve"> HYPERLINK \l "п2_7_1" </w:instrText>
      </w:r>
      <w:r w:rsidR="002D5CF7">
        <w:rPr>
          <w:rStyle w:val="aa"/>
          <w:rFonts w:ascii="Times New Roman" w:hAnsi="Times New Roman" w:cs="Times New Roman"/>
          <w:sz w:val="24"/>
          <w:szCs w:val="24"/>
        </w:rPr>
        <w:fldChar w:fldCharType="separate"/>
      </w:r>
      <w:r w:rsidRPr="00A47D37">
        <w:rPr>
          <w:rStyle w:val="aa"/>
          <w:rFonts w:ascii="Times New Roman" w:hAnsi="Times New Roman" w:cs="Times New Roman"/>
          <w:sz w:val="24"/>
          <w:szCs w:val="24"/>
        </w:rPr>
        <w:t>пункте 2.7.1</w:t>
      </w:r>
      <w:r w:rsidR="002D5CF7">
        <w:rPr>
          <w:rStyle w:val="aa"/>
          <w:rFonts w:ascii="Times New Roman" w:hAnsi="Times New Roman" w:cs="Times New Roman"/>
          <w:sz w:val="24"/>
          <w:szCs w:val="24"/>
        </w:rPr>
        <w:fldChar w:fldCharType="end"/>
      </w:r>
      <w:r w:rsidRPr="00A47D37">
        <w:rPr>
          <w:rFonts w:ascii="Times New Roman" w:hAnsi="Times New Roman" w:cs="Times New Roman"/>
          <w:sz w:val="24"/>
          <w:szCs w:val="24"/>
        </w:rPr>
        <w:t xml:space="preserve"> настоящего Административного регламента по собственной инициативе.</w:t>
      </w:r>
    </w:p>
    <w:p w:rsidR="00177F31" w:rsidRPr="00A47D37" w:rsidRDefault="00177F31" w:rsidP="008D4682">
      <w:pPr>
        <w:numPr>
          <w:ilvl w:val="0"/>
          <w:numId w:val="16"/>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Документы и материалы, указанные в настоящем Административном регламенте, при наличии технической возможности могут быть </w:t>
      </w:r>
      <w:r w:rsidR="00D74BC3" w:rsidRPr="00A47D37">
        <w:rPr>
          <w:rFonts w:ascii="Times New Roman" w:hAnsi="Times New Roman" w:cs="Times New Roman"/>
          <w:sz w:val="24"/>
          <w:szCs w:val="24"/>
        </w:rPr>
        <w:t>запрошены Администрацией</w:t>
      </w:r>
      <w:r w:rsidRPr="00A47D37">
        <w:rPr>
          <w:rFonts w:ascii="Times New Roman" w:hAnsi="Times New Roman" w:cs="Times New Roman"/>
          <w:sz w:val="24"/>
          <w:szCs w:val="24"/>
        </w:rPr>
        <w:t xml:space="preserve">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Указание на запрет требовать от заявителя предоставления документов и информации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2.8.1.  Администрация не вправе требовать от заявителя:</w:t>
      </w:r>
    </w:p>
    <w:p w:rsidR="00177F31" w:rsidRPr="00A47D37"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7F31" w:rsidRPr="00A47D37"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w:t>
      </w:r>
      <w:hyperlink r:id="rId20">
        <w:r w:rsidRPr="00A47D37">
          <w:rPr>
            <w:rStyle w:val="aa"/>
            <w:rFonts w:ascii="Times New Roman" w:hAnsi="Times New Roman" w:cs="Times New Roman"/>
            <w:sz w:val="24"/>
            <w:szCs w:val="24"/>
          </w:rPr>
          <w:t>части 6 статьи 7</w:t>
        </w:r>
      </w:hyperlink>
      <w:r w:rsidRPr="00A47D37">
        <w:rPr>
          <w:rFonts w:ascii="Times New Roman"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A47D37" w:rsidRDefault="00177F31" w:rsidP="008D4682">
      <w:pPr>
        <w:numPr>
          <w:ilvl w:val="0"/>
          <w:numId w:val="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предоставления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77F31" w:rsidRPr="00A47D37" w:rsidRDefault="00177F31" w:rsidP="00177F31">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г.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sz w:val="24"/>
          <w:szCs w:val="24"/>
        </w:rPr>
      </w:pPr>
      <w:r w:rsidRPr="00A47D37">
        <w:rPr>
          <w:rFonts w:ascii="Times New Roman" w:hAnsi="Times New Roman" w:cs="Times New Roman"/>
          <w:b/>
          <w:iCs/>
          <w:sz w:val="24"/>
          <w:szCs w:val="24"/>
        </w:rPr>
        <w:t>Исчерпывающий перечень оснований для отказа в приеме документов</w:t>
      </w:r>
    </w:p>
    <w:p w:rsidR="00177F31" w:rsidRPr="00A47D37" w:rsidRDefault="00177F31" w:rsidP="008D4682">
      <w:pPr>
        <w:numPr>
          <w:ilvl w:val="0"/>
          <w:numId w:val="18"/>
        </w:numPr>
        <w:spacing w:after="0" w:line="240" w:lineRule="auto"/>
        <w:ind w:left="0" w:firstLine="709"/>
        <w:jc w:val="both"/>
        <w:rPr>
          <w:rFonts w:ascii="Times New Roman" w:hAnsi="Times New Roman" w:cs="Times New Roman"/>
          <w:sz w:val="24"/>
          <w:szCs w:val="24"/>
        </w:rPr>
      </w:pPr>
      <w:bookmarkStart w:id="8" w:name="п2_9"/>
      <w:r w:rsidRPr="00A47D37">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услуги</w:t>
      </w:r>
      <w:bookmarkEnd w:id="8"/>
      <w:r w:rsidRPr="00A47D37">
        <w:rPr>
          <w:rFonts w:ascii="Times New Roman" w:hAnsi="Times New Roman" w:cs="Times New Roman"/>
          <w:sz w:val="24"/>
          <w:szCs w:val="24"/>
        </w:rPr>
        <w:t>:</w:t>
      </w:r>
    </w:p>
    <w:p w:rsidR="00A061EA" w:rsidRPr="00A47D37" w:rsidRDefault="00A061EA" w:rsidP="00A061EA">
      <w:pPr>
        <w:spacing w:after="120" w:line="240" w:lineRule="auto"/>
        <w:ind w:firstLine="709"/>
        <w:jc w:val="both"/>
        <w:rPr>
          <w:rFonts w:ascii="Times New Roman" w:hAnsi="Times New Roman" w:cs="Times New Roman"/>
          <w:sz w:val="24"/>
          <w:szCs w:val="24"/>
        </w:rPr>
      </w:pPr>
      <w:bookmarkStart w:id="9" w:name="п2_10"/>
      <w:r w:rsidRPr="00A47D37">
        <w:rPr>
          <w:rFonts w:ascii="Times New Roman" w:hAnsi="Times New Roman" w:cs="Times New Roman"/>
          <w:sz w:val="24"/>
          <w:szCs w:val="24"/>
        </w:rPr>
        <w:t xml:space="preserve">1) уведомление о планируемом строительстве или об изменении параметров планируемого строительства, запрос о предоставлении услуги поданы в орган государственной власти, орган местного самоуправления, в полномочия которых не входит предоставление услуги; </w:t>
      </w:r>
    </w:p>
    <w:p w:rsidR="00A061EA" w:rsidRPr="00A47D37" w:rsidRDefault="00A061EA" w:rsidP="00A061EA">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2) некорректное заполнение обязательных полей в форме (отсутствие заполнения, недостоверное, неполное либо неправильное заполнение); </w:t>
      </w:r>
    </w:p>
    <w:p w:rsidR="00A061EA" w:rsidRPr="00A47D37" w:rsidRDefault="00A061EA" w:rsidP="00A061EA">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3) предоставление не полного комплекта документов; </w:t>
      </w:r>
    </w:p>
    <w:p w:rsidR="00A061EA" w:rsidRPr="00A47D37" w:rsidRDefault="00A061EA" w:rsidP="00A061EA">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4) представленные заявителем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A061EA" w:rsidRPr="00A47D37" w:rsidRDefault="00A061EA" w:rsidP="00A061EA">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 </w:t>
      </w:r>
    </w:p>
    <w:p w:rsidR="00A061EA" w:rsidRPr="00A47D37" w:rsidRDefault="00A061EA" w:rsidP="00A061EA">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6)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A061EA" w:rsidRPr="00A47D37" w:rsidRDefault="00A061EA" w:rsidP="00A061EA">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7) подача уведомления о планируемом строительстве или об изменении параметров планируемого строительства, запроса о предоставлении услуги и документов, необходимых для предоставления услуги, в электронной форме с наруш</w:t>
      </w:r>
      <w:r w:rsidR="00556D81" w:rsidRPr="00A47D37">
        <w:rPr>
          <w:rFonts w:ascii="Times New Roman" w:hAnsi="Times New Roman" w:cs="Times New Roman"/>
          <w:sz w:val="24"/>
          <w:szCs w:val="24"/>
        </w:rPr>
        <w:t>ением установленных требований.</w:t>
      </w:r>
    </w:p>
    <w:p w:rsidR="00556D81" w:rsidRPr="00A47D37" w:rsidRDefault="00556D81" w:rsidP="00556D81">
      <w:pPr>
        <w:numPr>
          <w:ilvl w:val="0"/>
          <w:numId w:val="18"/>
        </w:numPr>
        <w:spacing w:after="0" w:line="240" w:lineRule="auto"/>
        <w:ind w:left="0" w:firstLine="709"/>
        <w:jc w:val="both"/>
        <w:rPr>
          <w:rFonts w:ascii="Times New Roman" w:hAnsi="Times New Roman" w:cs="Times New Roman"/>
          <w:sz w:val="28"/>
          <w:szCs w:val="24"/>
        </w:rPr>
      </w:pPr>
      <w:r w:rsidRPr="00A47D37">
        <w:rPr>
          <w:rFonts w:ascii="Times New Roman" w:hAnsi="Times New Roman" w:cs="Times New Roman"/>
          <w:sz w:val="24"/>
        </w:rPr>
        <w:t xml:space="preserve">Исчерпывающий перечень оснований для оставления запроса о предоставлении услуги без рассмотрения: </w:t>
      </w:r>
    </w:p>
    <w:p w:rsidR="00556D81" w:rsidRPr="00A47D37" w:rsidRDefault="00556D81" w:rsidP="00556D81">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1) в уведомлении о планируемом строительстве отсутствуют сведения, предусмотренные ч. 1 ст. 51.1 </w:t>
      </w:r>
      <w:proofErr w:type="spellStart"/>
      <w:r w:rsidRPr="00A47D37">
        <w:rPr>
          <w:rFonts w:ascii="Times New Roman" w:hAnsi="Times New Roman" w:cs="Times New Roman"/>
          <w:sz w:val="24"/>
          <w:szCs w:val="24"/>
        </w:rPr>
        <w:t>ГрК</w:t>
      </w:r>
      <w:proofErr w:type="spellEnd"/>
      <w:r w:rsidRPr="00A47D37">
        <w:rPr>
          <w:rFonts w:ascii="Times New Roman" w:hAnsi="Times New Roman" w:cs="Times New Roman"/>
          <w:sz w:val="24"/>
          <w:szCs w:val="24"/>
        </w:rPr>
        <w:t xml:space="preserve"> РФ; </w:t>
      </w:r>
    </w:p>
    <w:p w:rsidR="00556D81" w:rsidRPr="00A47D37" w:rsidRDefault="00556D81" w:rsidP="00556D81">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2) заявителем подано заявление об оставлении уведомления о планируемом строительстве или об изменении параметров планируемого строительства, запроса о предоставлении услуги без рассмотрения.</w:t>
      </w:r>
    </w:p>
    <w:p w:rsidR="00556D81" w:rsidRPr="00A47D37" w:rsidRDefault="00556D81" w:rsidP="00A061EA">
      <w:pPr>
        <w:spacing w:after="120" w:line="240" w:lineRule="auto"/>
        <w:ind w:firstLine="709"/>
        <w:jc w:val="both"/>
        <w:rPr>
          <w:rFonts w:ascii="Times New Roman" w:hAnsi="Times New Roman" w:cs="Times New Roman"/>
          <w:sz w:val="24"/>
          <w:szCs w:val="24"/>
        </w:rPr>
      </w:pPr>
    </w:p>
    <w:p w:rsidR="00556D81" w:rsidRPr="00A47D37" w:rsidRDefault="00556D81" w:rsidP="00A061EA">
      <w:pPr>
        <w:spacing w:after="120" w:line="240" w:lineRule="auto"/>
        <w:ind w:firstLine="709"/>
        <w:jc w:val="both"/>
        <w:rPr>
          <w:rFonts w:ascii="Times New Roman" w:hAnsi="Times New Roman" w:cs="Times New Roman"/>
          <w:sz w:val="24"/>
          <w:szCs w:val="24"/>
        </w:rPr>
      </w:pPr>
    </w:p>
    <w:p w:rsidR="00556D81" w:rsidRPr="00A47D37" w:rsidRDefault="00556D81" w:rsidP="00A061EA">
      <w:pPr>
        <w:spacing w:after="120" w:line="240" w:lineRule="auto"/>
        <w:ind w:firstLine="709"/>
        <w:jc w:val="both"/>
        <w:rPr>
          <w:rFonts w:ascii="Times New Roman" w:hAnsi="Times New Roman" w:cs="Times New Roman"/>
          <w:sz w:val="24"/>
          <w:szCs w:val="24"/>
        </w:rPr>
      </w:pP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
          <w:iCs/>
          <w:sz w:val="24"/>
          <w:szCs w:val="24"/>
        </w:rPr>
      </w:pPr>
      <w:r w:rsidRPr="00A47D37">
        <w:rPr>
          <w:rFonts w:ascii="Times New Roman" w:hAnsi="Times New Roman" w:cs="Times New Roman"/>
          <w:b/>
          <w:sz w:val="24"/>
          <w:szCs w:val="24"/>
        </w:rPr>
        <w:lastRenderedPageBreak/>
        <w:t>Перечень оснований для приостановления или отказа в предоставлении услуги</w:t>
      </w:r>
    </w:p>
    <w:bookmarkEnd w:id="9"/>
    <w:p w:rsidR="00177F31" w:rsidRPr="00A47D37" w:rsidRDefault="00177F31" w:rsidP="008D4682">
      <w:pPr>
        <w:numPr>
          <w:ilvl w:val="0"/>
          <w:numId w:val="1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Основания для приостановления предоставления муниципальной услуги отсутствуют. </w:t>
      </w:r>
    </w:p>
    <w:p w:rsidR="00CA1F2B" w:rsidRPr="00A47D37" w:rsidRDefault="0010645E" w:rsidP="0010645E">
      <w:pPr>
        <w:numPr>
          <w:ilvl w:val="0"/>
          <w:numId w:val="1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Исчерпывающий перечень оснований для отказа в предоставлении услуги</w:t>
      </w:r>
      <w:r w:rsidR="00CA1F2B" w:rsidRPr="00A47D37">
        <w:rPr>
          <w:rFonts w:ascii="Times New Roman" w:hAnsi="Times New Roman" w:cs="Times New Roman"/>
          <w:sz w:val="24"/>
          <w:szCs w:val="24"/>
        </w:rPr>
        <w:t>:</w:t>
      </w:r>
    </w:p>
    <w:p w:rsidR="0010645E" w:rsidRPr="00A47D37" w:rsidRDefault="0010645E" w:rsidP="0010645E">
      <w:pPr>
        <w:numPr>
          <w:ilvl w:val="0"/>
          <w:numId w:val="1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w:t>
      </w:r>
      <w:r w:rsidR="00CA1F2B" w:rsidRPr="00A47D37">
        <w:rPr>
          <w:rFonts w:ascii="Times New Roman" w:hAnsi="Times New Roman" w:cs="Times New Roman"/>
          <w:sz w:val="24"/>
          <w:szCs w:val="24"/>
        </w:rPr>
        <w:t xml:space="preserve">Основаниями </w:t>
      </w:r>
      <w:r w:rsidR="00CA1F2B" w:rsidRPr="00A47D37">
        <w:rPr>
          <w:rFonts w:ascii="Times New Roman" w:eastAsia="Calibri" w:hAnsi="Times New Roman" w:cs="Times New Roman"/>
          <w:sz w:val="24"/>
          <w:szCs w:val="24"/>
        </w:rPr>
        <w:t>для принятия решения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являются:</w:t>
      </w:r>
    </w:p>
    <w:p w:rsidR="00CA1F2B" w:rsidRPr="00A47D37" w:rsidRDefault="00CA1F2B" w:rsidP="00CA1F2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A47D37">
        <w:rPr>
          <w:rFonts w:ascii="Times New Roman" w:hAnsi="Times New Roman" w:cs="Times New Roman"/>
          <w:sz w:val="24"/>
          <w:szCs w:val="24"/>
          <w:shd w:val="clear" w:color="auto" w:fill="FFFFFF"/>
        </w:rPr>
        <w:t>1) Указанные в Уведомлении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и действующим на дату поступления уведомления о планируемом строительстве;</w:t>
      </w:r>
    </w:p>
    <w:p w:rsidR="00CA1F2B" w:rsidRPr="00A47D37" w:rsidRDefault="00CA1F2B" w:rsidP="00CA1F2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A47D37">
        <w:rPr>
          <w:rFonts w:ascii="Times New Roman" w:hAnsi="Times New Roman" w:cs="Times New Roman"/>
          <w:sz w:val="24"/>
          <w:szCs w:val="24"/>
          <w:shd w:val="clear" w:color="auto" w:fill="FFFFFF"/>
        </w:rPr>
        <w:t>2) Размещение указанных в Уведомлении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CA1F2B" w:rsidRPr="00A47D37" w:rsidRDefault="00CA1F2B" w:rsidP="00CA1F2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A47D37">
        <w:rPr>
          <w:rFonts w:ascii="Times New Roman" w:hAnsi="Times New Roman" w:cs="Times New Roman"/>
          <w:sz w:val="24"/>
          <w:szCs w:val="24"/>
          <w:shd w:val="clear" w:color="auto" w:fill="FFFFFF"/>
        </w:rPr>
        <w:t>3) Уведомление подано или направлено лицом, не являющимся застройщиком в связи с отсутствием у него прав на земельный участок;</w:t>
      </w:r>
    </w:p>
    <w:p w:rsidR="00CA1F2B" w:rsidRPr="00A47D37" w:rsidRDefault="00CA1F2B" w:rsidP="00CA1F2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A47D37">
        <w:rPr>
          <w:rFonts w:ascii="Times New Roman" w:hAnsi="Times New Roman" w:cs="Times New Roman"/>
          <w:sz w:val="24"/>
          <w:szCs w:val="24"/>
          <w:shd w:val="clear" w:color="auto" w:fill="FFFFFF"/>
        </w:rPr>
        <w:t>4) В срок, указанный в части 9 статьи 51.1 Градостроительного кодекса РФ,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CA1F2B" w:rsidRPr="00A47D37" w:rsidRDefault="00CA1F2B" w:rsidP="00CA1F2B">
      <w:pPr>
        <w:pStyle w:val="af5"/>
        <w:numPr>
          <w:ilvl w:val="0"/>
          <w:numId w:val="19"/>
        </w:numPr>
        <w:tabs>
          <w:tab w:val="left" w:pos="142"/>
        </w:tabs>
        <w:spacing w:line="276" w:lineRule="auto"/>
        <w:ind w:left="0" w:firstLine="709"/>
        <w:jc w:val="both"/>
        <w:rPr>
          <w:rFonts w:ascii="Times New Roman" w:hAnsi="Times New Roman" w:cs="Times New Roman"/>
          <w:sz w:val="24"/>
          <w:szCs w:val="24"/>
          <w:shd w:val="clear" w:color="auto" w:fill="FFFFFF"/>
        </w:rPr>
      </w:pPr>
      <w:r w:rsidRPr="00A47D37">
        <w:rPr>
          <w:rFonts w:ascii="Times New Roman" w:hAnsi="Times New Roman" w:cs="Times New Roman"/>
          <w:sz w:val="24"/>
          <w:szCs w:val="24"/>
        </w:rPr>
        <w:t xml:space="preserve">Основанием </w:t>
      </w:r>
      <w:r w:rsidRPr="00A47D37">
        <w:rPr>
          <w:rFonts w:ascii="Times New Roman" w:hAnsi="Times New Roman" w:cs="Times New Roman"/>
          <w:sz w:val="24"/>
          <w:szCs w:val="24"/>
          <w:shd w:val="clear" w:color="auto" w:fill="FFFFFF"/>
        </w:rPr>
        <w:t>для отказа в предоставлении услуги в случае обращения заявителя за получением повторного экземпляра (дубликата) уведомлении о соответствии является:</w:t>
      </w:r>
    </w:p>
    <w:p w:rsidR="00CA1F2B" w:rsidRPr="00A47D37" w:rsidRDefault="00CA1F2B" w:rsidP="00CA1F2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A47D37">
        <w:rPr>
          <w:rFonts w:ascii="Times New Roman" w:hAnsi="Times New Roman" w:cs="Times New Roman"/>
          <w:sz w:val="24"/>
          <w:szCs w:val="24"/>
          <w:shd w:val="clear" w:color="auto" w:fill="FFFFFF"/>
        </w:rPr>
        <w:t xml:space="preserve">1) несоответствие категории заявителя установленному кругу лиц (застройщик либо его представитель). </w:t>
      </w:r>
    </w:p>
    <w:p w:rsidR="00CA1F2B" w:rsidRPr="00A47D37" w:rsidRDefault="00CA1F2B" w:rsidP="00CA1F2B">
      <w:pPr>
        <w:pStyle w:val="af5"/>
        <w:numPr>
          <w:ilvl w:val="0"/>
          <w:numId w:val="19"/>
        </w:numPr>
        <w:tabs>
          <w:tab w:val="left" w:pos="142"/>
        </w:tabs>
        <w:spacing w:line="276" w:lineRule="auto"/>
        <w:ind w:left="0" w:firstLine="709"/>
        <w:jc w:val="both"/>
        <w:rPr>
          <w:rFonts w:ascii="Times New Roman" w:hAnsi="Times New Roman" w:cs="Times New Roman"/>
          <w:sz w:val="24"/>
          <w:szCs w:val="24"/>
          <w:shd w:val="clear" w:color="auto" w:fill="FFFFFF"/>
        </w:rPr>
      </w:pPr>
      <w:r w:rsidRPr="00A47D37">
        <w:rPr>
          <w:rFonts w:ascii="Times New Roman" w:hAnsi="Times New Roman" w:cs="Times New Roman"/>
          <w:sz w:val="24"/>
          <w:szCs w:val="24"/>
          <w:shd w:val="clear" w:color="auto" w:fill="FFFFFF"/>
        </w:rPr>
        <w:t>Основаниями для отказа в предоставлении услуги в случае обращения заявителя за исправлением технической(-их) ошибки(-</w:t>
      </w:r>
      <w:proofErr w:type="spellStart"/>
      <w:r w:rsidRPr="00A47D37">
        <w:rPr>
          <w:rFonts w:ascii="Times New Roman" w:hAnsi="Times New Roman" w:cs="Times New Roman"/>
          <w:sz w:val="24"/>
          <w:szCs w:val="24"/>
          <w:shd w:val="clear" w:color="auto" w:fill="FFFFFF"/>
        </w:rPr>
        <w:t>ок</w:t>
      </w:r>
      <w:proofErr w:type="spellEnd"/>
      <w:r w:rsidRPr="00A47D37">
        <w:rPr>
          <w:rFonts w:ascii="Times New Roman" w:hAnsi="Times New Roman" w:cs="Times New Roman"/>
          <w:sz w:val="24"/>
          <w:szCs w:val="24"/>
          <w:shd w:val="clear" w:color="auto" w:fill="FFFFFF"/>
        </w:rPr>
        <w:t xml:space="preserve">) в уведомлении о соответствии являются: </w:t>
      </w:r>
    </w:p>
    <w:p w:rsidR="00CA1F2B" w:rsidRPr="00A47D37" w:rsidRDefault="00CA1F2B" w:rsidP="00CA1F2B">
      <w:pPr>
        <w:pStyle w:val="af5"/>
        <w:tabs>
          <w:tab w:val="left" w:pos="142"/>
        </w:tabs>
        <w:spacing w:line="276" w:lineRule="auto"/>
        <w:ind w:firstLine="709"/>
        <w:jc w:val="both"/>
        <w:rPr>
          <w:rFonts w:ascii="Times New Roman" w:hAnsi="Times New Roman" w:cs="Times New Roman"/>
          <w:sz w:val="24"/>
          <w:szCs w:val="24"/>
          <w:shd w:val="clear" w:color="auto" w:fill="FFFFFF"/>
        </w:rPr>
      </w:pPr>
      <w:r w:rsidRPr="00A47D37">
        <w:rPr>
          <w:rFonts w:ascii="Times New Roman" w:hAnsi="Times New Roman" w:cs="Times New Roman"/>
          <w:sz w:val="24"/>
          <w:szCs w:val="24"/>
          <w:shd w:val="clear" w:color="auto" w:fill="FFFFFF"/>
        </w:rPr>
        <w:t xml:space="preserve">1) несоответствие категории заявителя установленному кругу лиц (застройщик либо его представитель); </w:t>
      </w:r>
    </w:p>
    <w:p w:rsidR="00CA1F2B" w:rsidRPr="00A47D37" w:rsidRDefault="00CA1F2B" w:rsidP="00CA1F2B">
      <w:pPr>
        <w:pStyle w:val="ConsPlusNormal"/>
        <w:tabs>
          <w:tab w:val="left" w:pos="142"/>
        </w:tabs>
        <w:ind w:firstLine="709"/>
        <w:jc w:val="both"/>
        <w:rPr>
          <w:rFonts w:ascii="Times New Roman" w:hAnsi="Times New Roman" w:cs="Times New Roman"/>
          <w:sz w:val="24"/>
          <w:szCs w:val="24"/>
        </w:rPr>
      </w:pPr>
      <w:r w:rsidRPr="00A47D37">
        <w:rPr>
          <w:rFonts w:ascii="Times New Roman" w:hAnsi="Times New Roman" w:cs="Times New Roman"/>
          <w:sz w:val="24"/>
          <w:szCs w:val="24"/>
          <w:shd w:val="clear" w:color="auto" w:fill="FFFFFF"/>
        </w:rPr>
        <w:t>2) отсутствие факта допущения технической ошибки(-</w:t>
      </w:r>
      <w:proofErr w:type="spellStart"/>
      <w:r w:rsidRPr="00A47D37">
        <w:rPr>
          <w:rFonts w:ascii="Times New Roman" w:hAnsi="Times New Roman" w:cs="Times New Roman"/>
          <w:sz w:val="24"/>
          <w:szCs w:val="24"/>
          <w:shd w:val="clear" w:color="auto" w:fill="FFFFFF"/>
        </w:rPr>
        <w:t>ок</w:t>
      </w:r>
      <w:proofErr w:type="spellEnd"/>
      <w:r w:rsidRPr="00A47D37">
        <w:rPr>
          <w:rFonts w:ascii="Times New Roman" w:hAnsi="Times New Roman" w:cs="Times New Roman"/>
          <w:sz w:val="24"/>
          <w:szCs w:val="24"/>
          <w:shd w:val="clear" w:color="auto" w:fill="FFFFFF"/>
        </w:rPr>
        <w:t>) в уведомлении о соответствии.</w:t>
      </w:r>
    </w:p>
    <w:p w:rsidR="0010645E" w:rsidRPr="00A47D37" w:rsidRDefault="0010645E" w:rsidP="0010645E">
      <w:pPr>
        <w:spacing w:after="120" w:line="240" w:lineRule="auto"/>
        <w:ind w:firstLine="709"/>
        <w:jc w:val="both"/>
        <w:rPr>
          <w:rFonts w:ascii="Times New Roman" w:hAnsi="Times New Roman" w:cs="Times New Roman"/>
          <w:sz w:val="24"/>
          <w:szCs w:val="24"/>
        </w:rPr>
      </w:pPr>
    </w:p>
    <w:p w:rsidR="00177F31" w:rsidRPr="00A47D37" w:rsidRDefault="00177F31" w:rsidP="0010645E">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Перечень услуг, которые являются необходимыми и обязательными для предоставления услуги, в том числе сведения о документах, выдаваемых организациями, участвующими в предоставлении услуги</w:t>
      </w:r>
    </w:p>
    <w:p w:rsidR="00177F31" w:rsidRPr="00A47D37" w:rsidRDefault="005D6089" w:rsidP="005D6089">
      <w:pPr>
        <w:pStyle w:val="ConsPlusNormal"/>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2.11.1 </w:t>
      </w:r>
      <w:r w:rsidR="00177F31" w:rsidRPr="00A47D37">
        <w:rPr>
          <w:rFonts w:ascii="Times New Roman" w:hAnsi="Times New Roman" w:cs="Times New Roman"/>
          <w:sz w:val="24"/>
          <w:szCs w:val="24"/>
        </w:rPr>
        <w:t>Услуги, которые являются необходимыми и обязательными для предоста</w:t>
      </w:r>
      <w:r w:rsidR="00DF5179" w:rsidRPr="00A47D37">
        <w:rPr>
          <w:rFonts w:ascii="Times New Roman" w:hAnsi="Times New Roman" w:cs="Times New Roman"/>
          <w:sz w:val="24"/>
          <w:szCs w:val="24"/>
        </w:rPr>
        <w:t xml:space="preserve">вления </w:t>
      </w:r>
      <w:r w:rsidR="00177F31" w:rsidRPr="00A47D37">
        <w:rPr>
          <w:rFonts w:ascii="Times New Roman" w:hAnsi="Times New Roman" w:cs="Times New Roman"/>
          <w:sz w:val="24"/>
          <w:szCs w:val="24"/>
        </w:rPr>
        <w:t>муниципальной услуги</w:t>
      </w:r>
      <w:r w:rsidR="00CA1F2B" w:rsidRPr="00A47D37">
        <w:rPr>
          <w:rFonts w:ascii="Times New Roman" w:hAnsi="Times New Roman" w:cs="Times New Roman"/>
          <w:sz w:val="24"/>
          <w:szCs w:val="24"/>
        </w:rPr>
        <w:t xml:space="preserve"> отсутствуют.</w:t>
      </w:r>
    </w:p>
    <w:p w:rsidR="00177F31" w:rsidRPr="00A47D37" w:rsidRDefault="00177F31" w:rsidP="008D4682">
      <w:pPr>
        <w:numPr>
          <w:ilvl w:val="1"/>
          <w:numId w:val="44"/>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lastRenderedPageBreak/>
        <w:t>Порядок, размер и основания взимания государственной пошлины или иной платы, взимаемой за предоставление услуги</w:t>
      </w:r>
    </w:p>
    <w:p w:rsidR="00177F31" w:rsidRPr="00A47D37" w:rsidRDefault="00177F31" w:rsidP="00177F31">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2.12.1 Муниципальная услуга предоставляется бесплатно.</w:t>
      </w:r>
    </w:p>
    <w:p w:rsidR="00177F31" w:rsidRPr="00A47D37"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 xml:space="preserve"> Максимальный срок ожидания в очереди при подаче заявлений о предоставлении услуги и при получении результата предоставления услуги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2.13.1 Время ожидания в очереди для подачи заявлений не может превышать 15 минут.</w:t>
      </w:r>
    </w:p>
    <w:p w:rsidR="00177F31" w:rsidRPr="00A47D37" w:rsidRDefault="00177F31" w:rsidP="00177F31">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2.13.2 Время ожидания в очереди при получении результата предоставления муниципальной услуги не может превышать 15 минут.</w:t>
      </w:r>
    </w:p>
    <w:p w:rsidR="00177F31" w:rsidRPr="00A47D37"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 xml:space="preserve"> Срок и порядок регистрации запроса заявителя о предоставлении услуги, в том числе в электронной форме</w:t>
      </w:r>
    </w:p>
    <w:p w:rsidR="00177F31" w:rsidRPr="00A47D37"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Заявление и необходимые документы могут быть поданы непосредственно в УАиГ</w:t>
      </w:r>
      <w:r w:rsidR="00C068FA"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через ГАУ «МФЦ РС(Я)», направлены посредством почтовой связи, а также в форме электронного документа с использованием электронных носителей либо посредством ЕПГУ и/или РПГУ.</w:t>
      </w:r>
    </w:p>
    <w:p w:rsidR="00177F31" w:rsidRPr="00A47D37"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Срок регистрации заявления о предоставлении муниципальной услуги, не должен превышать один рабочий день со дня его получения УАиГ</w:t>
      </w:r>
      <w:r w:rsidR="00C068FA"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w:t>
      </w:r>
    </w:p>
    <w:p w:rsidR="00177F31" w:rsidRPr="00A47D37"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Заявление о предоставлении муниципальной услуги, в том числе в электронной форме с использованием ЕПГУ и/или РПГУ регистрируется в ведомственной системе электронного </w:t>
      </w:r>
      <w:proofErr w:type="gramStart"/>
      <w:r w:rsidRPr="00A47D37">
        <w:rPr>
          <w:rFonts w:ascii="Times New Roman" w:hAnsi="Times New Roman" w:cs="Times New Roman"/>
          <w:sz w:val="24"/>
          <w:szCs w:val="24"/>
        </w:rPr>
        <w:t>документооборота  Администрации</w:t>
      </w:r>
      <w:proofErr w:type="gramEnd"/>
      <w:r w:rsidRPr="00A47D37">
        <w:rPr>
          <w:rFonts w:ascii="Times New Roman" w:hAnsi="Times New Roman" w:cs="Times New Roman"/>
          <w:sz w:val="24"/>
          <w:szCs w:val="24"/>
        </w:rPr>
        <w:t xml:space="preserve"> с присвоением заявлению входящего номера и указанием даты его получения.</w:t>
      </w:r>
    </w:p>
    <w:p w:rsidR="00177F31" w:rsidRPr="00A47D37" w:rsidRDefault="00177F31" w:rsidP="008D4682">
      <w:pPr>
        <w:pStyle w:val="af"/>
        <w:numPr>
          <w:ilvl w:val="2"/>
          <w:numId w:val="4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Заявление о предоставлении муниципальной услуги, поступивший в нерабочее время, регистрируется на следующий рабочий день.</w:t>
      </w:r>
    </w:p>
    <w:p w:rsidR="00177F31" w:rsidRPr="00A47D37" w:rsidRDefault="00177F31" w:rsidP="008D4682">
      <w:pPr>
        <w:pStyle w:val="af"/>
        <w:numPr>
          <w:ilvl w:val="2"/>
          <w:numId w:val="43"/>
        </w:numPr>
        <w:spacing w:after="12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Заявления, направленные посредством почтовой связи, а также в форме электронного документа с использованием электронных носителей либо посредством ЕПГУ и/или РПГУ регистрируются не позднее первого рабочего дня, следующего за днем его получения УАиГ </w:t>
      </w:r>
      <w:r w:rsidR="00C068FA" w:rsidRPr="00A47D37">
        <w:rPr>
          <w:rFonts w:ascii="Times New Roman" w:hAnsi="Times New Roman" w:cs="Times New Roman"/>
          <w:sz w:val="24"/>
          <w:szCs w:val="24"/>
        </w:rPr>
        <w:t xml:space="preserve">района </w:t>
      </w:r>
      <w:r w:rsidRPr="00A47D37">
        <w:rPr>
          <w:rFonts w:ascii="Times New Roman" w:hAnsi="Times New Roman" w:cs="Times New Roman"/>
          <w:sz w:val="24"/>
          <w:szCs w:val="24"/>
        </w:rPr>
        <w:t>с копиями необходимых документов.</w:t>
      </w:r>
    </w:p>
    <w:p w:rsidR="00177F31" w:rsidRPr="00A47D37"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 xml:space="preserve"> Требования к помещениям, в которых располагаются органы и организации, непосредственно осуществляющие прием документов, необходимых для предоставления услуг</w:t>
      </w:r>
    </w:p>
    <w:p w:rsidR="00177F31" w:rsidRPr="00A47D37"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Предоставление муниципальной услуги осуществляется в специально предназначенных для этих целей помещениях приема и выдачи документов. Места ожидания в очереди оборудуются стульями или кресельными секциями. Места, предназначенные для ознакомления заявителей с информационными материалами, оборудуются информационными стендами.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Предоставление муниципальной услуги инвалидам осуществляется в специально выделенном для этих целей помещении, расположенном на нижнем этаже здания и оборудованном пандусами, специальными ограждениями, перилами, обеспечивающими беспрепятственное передвижение и разворот инвалидных колясок, столами, размещенными в стороне от входа для беспрепятственного подъезда и разворота колясок.</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При необходимости обеспечивается сопровождение инвалидов, имеющих стойкие расстройства функций зрения и самостоятельного передвижения, осуществляется допуск </w:t>
      </w:r>
      <w:proofErr w:type="spellStart"/>
      <w:r w:rsidRPr="00A47D37">
        <w:rPr>
          <w:rFonts w:ascii="Times New Roman" w:hAnsi="Times New Roman" w:cs="Times New Roman"/>
          <w:sz w:val="24"/>
          <w:szCs w:val="24"/>
        </w:rPr>
        <w:t>сурдопереводчика</w:t>
      </w:r>
      <w:proofErr w:type="spellEnd"/>
      <w:r w:rsidRPr="00A47D37">
        <w:rPr>
          <w:rFonts w:ascii="Times New Roman" w:hAnsi="Times New Roman" w:cs="Times New Roman"/>
          <w:sz w:val="24"/>
          <w:szCs w:val="24"/>
        </w:rPr>
        <w:t xml:space="preserve"> и </w:t>
      </w:r>
      <w:proofErr w:type="spellStart"/>
      <w:r w:rsidRPr="00A47D37">
        <w:rPr>
          <w:rFonts w:ascii="Times New Roman" w:hAnsi="Times New Roman" w:cs="Times New Roman"/>
          <w:sz w:val="24"/>
          <w:szCs w:val="24"/>
        </w:rPr>
        <w:t>тифлосурдопереводчика</w:t>
      </w:r>
      <w:proofErr w:type="spellEnd"/>
      <w:r w:rsidRPr="00A47D37">
        <w:rPr>
          <w:rFonts w:ascii="Times New Roman" w:hAnsi="Times New Roman" w:cs="Times New Roman"/>
          <w:sz w:val="24"/>
          <w:szCs w:val="24"/>
        </w:rPr>
        <w:t>, надлежащее размещение оборудования и носитель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собаки-проводника на объекты (здания, помещения), в которых предоставляется муниципальная услуга.</w:t>
      </w:r>
    </w:p>
    <w:p w:rsidR="00177F31" w:rsidRPr="00A47D37" w:rsidRDefault="00177F31" w:rsidP="008D4682">
      <w:pPr>
        <w:numPr>
          <w:ilvl w:val="0"/>
          <w:numId w:val="2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Здания и расположенные в нем помещения, в которых предоставляется муниципальная услуга, должны:</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оборудоваться информационными табличками (вывесками) с указанием номера кабинета, фамилии, имени, отчества (последнее – при наличии) и должности должностного лица Администрации, режима работы, а также информационными стендами, на которых размещается следующая информация:</w:t>
      </w:r>
    </w:p>
    <w:p w:rsidR="00177F31" w:rsidRPr="00A47D37"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Справочная информация;</w:t>
      </w:r>
    </w:p>
    <w:p w:rsidR="00177F31" w:rsidRPr="00A47D37"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Исчерпывающий перечень документов, необходимых для предоставления муниципальной услуги, требования к оформлению документов, а также перечень документов, которые заявитель вправе представить по собственной инициативе;</w:t>
      </w:r>
    </w:p>
    <w:p w:rsidR="00177F31" w:rsidRPr="00A47D37"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Круг заявителей;</w:t>
      </w:r>
    </w:p>
    <w:p w:rsidR="00177F31" w:rsidRPr="00A47D37"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Порядок, размер и основания взимания государственной пошлины или иной платы за предоставление муниципальной услуги;</w:t>
      </w:r>
    </w:p>
    <w:p w:rsidR="00177F31" w:rsidRPr="00A47D37"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Срок предоставления муниципальной услуги;</w:t>
      </w:r>
    </w:p>
    <w:p w:rsidR="00177F31" w:rsidRPr="00A47D37"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Результаты предоставления муниципальной услуги, порядок выдачи (направления) документа, являющегося результатом предоставления муниципальной услуги;</w:t>
      </w:r>
    </w:p>
    <w:p w:rsidR="00177F31" w:rsidRPr="00A47D37"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Исчерпывающий перечень оснований для приостановления или отказа в предоставлении муниципальной услуги;</w:t>
      </w:r>
    </w:p>
    <w:p w:rsidR="00177F31" w:rsidRPr="00A47D37"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 праве заявителя на досудебное (внесудебное) обжалование решений и/или действий (бездействия), принятых (осуществляемых) в ходе предоставления муниципальной услуги;</w:t>
      </w:r>
    </w:p>
    <w:p w:rsidR="00177F31" w:rsidRPr="00A47D37" w:rsidRDefault="00177F31" w:rsidP="008D4682">
      <w:pPr>
        <w:numPr>
          <w:ilvl w:val="0"/>
          <w:numId w:val="2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Формы заявлений (уведомлений, сообщений) используемых при предоставления муниципальной услуги.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соответствовать комфортным условиям для заявителей, в том числе являющихся инвалидами, и оптимальным условиям работы должностных лиц Администрации с заявителями, являющихся инвалидами, по оказанию помощи в преодолении барьеров, мешающих получению ими услуг наравне в другими лицами;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удовлетворять санитарным правилам, а также обеспечивать возможность предоставления муниципальной услуги инвалидам.</w:t>
      </w:r>
    </w:p>
    <w:p w:rsidR="00177F31" w:rsidRPr="00A47D37" w:rsidRDefault="00177F31" w:rsidP="00177F31">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территория, на которой расположены объекты (здания, помещения), в которых предоставляется муниципальная услуга, должна обеспечивать для инвалидов возможность самостоятельного передвижения, входа в такие объекты и выхода из них, посадки в транспортное средство и высадки из него, в том числе с использованием кресла-коляски.</w:t>
      </w:r>
    </w:p>
    <w:p w:rsidR="00177F31" w:rsidRPr="00A47D37"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услуги и их продолжительность, возможность получения услуги в многофункциональном центре предоставления государственных и муниципальных услуг, возможность либо невозможность получения муниципальной услуги в любом территориальном подразделении исполнительного органа, по выбору заявителя (экстерриториальный принцип), возможность получения информации о ходе предоставления муниципальной услуги</w:t>
      </w:r>
    </w:p>
    <w:p w:rsidR="00177F31" w:rsidRPr="00A47D37"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Показателями доступности предоставления муниципальной услуги являются: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а) возможность получения муниципальной услуги своевременно и в соответствии с настоящим Административным регламентом;</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б) доступность обращения за предоставлением муниципальной услуги, в том числе лицами с ограниченными физическими возможностями;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в) возможность получения полной, актуальной и достоверной информации о порядке предоставления муниципальной услуги, в том числе с использованием информационно-коммуникационных технологий;</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г) возможность обращения за муниципальной услугой различными способами (личное обращение в уполномоченный орган, посредством ЕПГУ и/или РПГУ или через многофункциональный центр);</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д) возможность обращения за муниципальной услугой по месту жительства или месту фактического проживания (пребывания) заявителей;</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е) возможность обращения за муниципальной услугой посредством комплексного запроса о предоставлении нескольких муниципальной услуг в многофункциональных центрах, предусмотренного статьей 15.1 Федерального закона от 27 июля 2010 г. № 210-ФЗ «Об организации предоставления государственных и муниципальных услуг»;</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ж)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з) возможность досудебного рассмотрения жалоб заявителей на решения, действия (бездействие) должностных лиц уполномоченного органа, ответственных за предоставление муниципальной услуги.</w:t>
      </w:r>
    </w:p>
    <w:p w:rsidR="00177F31" w:rsidRPr="00A47D37"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Качество предоставления муниципальной услуги характеризуется:</w:t>
      </w:r>
    </w:p>
    <w:p w:rsidR="00177F31" w:rsidRPr="00A47D37"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удовлетворенностью заявителей качеством и доступностью муниципальной услуги;</w:t>
      </w:r>
    </w:p>
    <w:p w:rsidR="00177F31" w:rsidRPr="00A47D37"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отсутствием очередей при приеме и выдаче документов заявителям;</w:t>
      </w:r>
    </w:p>
    <w:p w:rsidR="00177F31" w:rsidRPr="00A47D37"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отсутствием нарушений сроков предоставления муниципальной услуги;</w:t>
      </w:r>
    </w:p>
    <w:p w:rsidR="00177F31" w:rsidRPr="00A47D37" w:rsidRDefault="00177F31" w:rsidP="008D4682">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отсутствием жалоб на некорректное, невнимательное отношение специалистов к заявителям (их представителям).</w:t>
      </w:r>
    </w:p>
    <w:p w:rsidR="00177F31" w:rsidRPr="00A47D37" w:rsidRDefault="00177F31" w:rsidP="008D4682">
      <w:pPr>
        <w:numPr>
          <w:ilvl w:val="0"/>
          <w:numId w:val="2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Продолжительность одного взаимодействия заявителя с должностным лицом уполномоченного органа при предоставлении государственной услуги не превышает 15 минут.</w:t>
      </w:r>
    </w:p>
    <w:p w:rsidR="00177F31" w:rsidRPr="00A47D37" w:rsidRDefault="00177F31" w:rsidP="00CA1F2B">
      <w:pPr>
        <w:numPr>
          <w:ilvl w:val="0"/>
          <w:numId w:val="2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Взаимодействие заявителя с должностными лицами при предоставлении муниципальной услуги осуществляется два раза - при представлении Заявления, полного пакета документов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при предоставлении муниципальной услуги не превышает 15 минут.</w:t>
      </w:r>
    </w:p>
    <w:p w:rsidR="00177F31" w:rsidRPr="00A47D37"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i/>
          <w:iCs/>
          <w:sz w:val="24"/>
          <w:szCs w:val="24"/>
        </w:rPr>
        <w:t xml:space="preserve"> </w:t>
      </w:r>
      <w:r w:rsidRPr="00A47D37">
        <w:rPr>
          <w:rFonts w:ascii="Times New Roman" w:hAnsi="Times New Roman" w:cs="Times New Roman"/>
          <w:b/>
          <w:iCs/>
          <w:sz w:val="24"/>
          <w:szCs w:val="24"/>
        </w:rPr>
        <w:t>Иные требования, в том числе учитывающие особенности предоставления услуги в многофункциональных центрах предоставления государственных и муниципальных услуг</w:t>
      </w:r>
    </w:p>
    <w:p w:rsidR="00177F31" w:rsidRPr="00A47D37"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Предоставление муниципальной услуги предусмотрено на базе ГАУ «МФЦ РС(Я)».</w:t>
      </w:r>
    </w:p>
    <w:p w:rsidR="00177F31" w:rsidRPr="00A47D37"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Предоставление муниципальной услуги в многофункциональном центре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с органом, предоставляющим муниципальную (государственную)  услугу, осуществляется многофункциональным центром без участия заявителя в соответствии с требованиями законов и иных нормативных правовых актов, муниципальных правовых актов и условиями заключенного между многофункциональным центром и Администрацией соглашения о взаимодействии.</w:t>
      </w:r>
    </w:p>
    <w:p w:rsidR="00177F31" w:rsidRPr="00A47D37"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Документы, необходимые для получения муниципальной услуги, предусмотренной настоящим Административным регламентом, представляются заявителем в многофункциональный центр (территориально обособленное структурное подразделение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177F31" w:rsidRPr="00A47D37" w:rsidRDefault="00177F31" w:rsidP="008D4682">
      <w:pPr>
        <w:numPr>
          <w:ilvl w:val="0"/>
          <w:numId w:val="24"/>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Получение результата муниципальной услуги осуществляется заявителем в многофункциональном центре (территориально обособленном структурном подразделении многофункционального центра) по месту его нахождения в соответствии с условиями заключенного между многофункциональным центром и Администрацией соглашения о взаимодействии.</w:t>
      </w:r>
    </w:p>
    <w:p w:rsidR="00177F31" w:rsidRPr="00A47D37" w:rsidRDefault="00177F31" w:rsidP="008D4682">
      <w:pPr>
        <w:numPr>
          <w:ilvl w:val="0"/>
          <w:numId w:val="24"/>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 случае обращения заявителя за получением муниципальной услуги в ГАУ «МФЦ РС(Я)» срок ее предоставления увеличивается на три рабочих дня.</w:t>
      </w:r>
    </w:p>
    <w:p w:rsidR="00177F31" w:rsidRPr="00A47D37"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lastRenderedPageBreak/>
        <w:t xml:space="preserve"> Иные требования, в том числе учитывающие особенности предоставления услуги в электронной форме</w:t>
      </w:r>
    </w:p>
    <w:p w:rsidR="00177F31" w:rsidRPr="00A47D37"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При предоставлении муниципальной услуги в электронной форме осуществляются:</w:t>
      </w:r>
    </w:p>
    <w:p w:rsidR="00177F31" w:rsidRPr="00A47D37"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в порядке установленном приказом от 13 апреля 2012 г. № 107 Министерства связи и массовых коммуникаций Российской Федерации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(данное действие не требуется в случае наличия у заявителя подтвержденной учетной записи на ЕСИА);</w:t>
      </w:r>
    </w:p>
    <w:p w:rsidR="00177F31" w:rsidRPr="00A47D37" w:rsidRDefault="00177F31" w:rsidP="008D4682">
      <w:pPr>
        <w:numPr>
          <w:ilvl w:val="3"/>
          <w:numId w:val="4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подача заявления и прилагаемые к нему документы в форме электронного документа с использованием ЕПГУ и/или РПГУ. Формирование заявления заявителем осуществляется посредством заполнения электронной формы запроса на ЕПГУ и/или РПГУ.</w:t>
      </w:r>
    </w:p>
    <w:p w:rsidR="00177F31" w:rsidRPr="00A47D37"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Подача заявления в электронной форме через ЕПГУ и/или РПГУ подтверждает ознакомление заявителем с порядком подачи заявления в электронной форме, а также согласие на передачу заявления по открытым каналам связи сети Интернет.</w:t>
      </w:r>
    </w:p>
    <w:p w:rsidR="00177F31" w:rsidRPr="00A47D37"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Муниципальная услуга предоставляется через ЕПГУ и/или РПГУ и предусматривает возможность совершения заявителем следующих действий:</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получение информации о порядке и сроках предоставления муниципальной услуги;</w:t>
      </w:r>
    </w:p>
    <w:p w:rsidR="00177F31" w:rsidRPr="00A47D37" w:rsidRDefault="00260716"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з</w:t>
      </w:r>
      <w:r w:rsidR="00177F31" w:rsidRPr="00A47D37">
        <w:rPr>
          <w:rFonts w:ascii="Times New Roman" w:hAnsi="Times New Roman" w:cs="Times New Roman"/>
          <w:sz w:val="24"/>
          <w:szCs w:val="24"/>
        </w:rPr>
        <w:t>апись на прием в орган, предоставляющий услугу и другие организации, участвующие в предоставлении муниципальной услуги, многофункциональный центр предоставления государственных и муниципальных услуг для подачи заявления о предоставлении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подача заявления с приложением документов в электронной форме посредством заполнения электронной формы заявления;</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оплаты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получения сведений о ходе выполнения заявления о предоставлении муниципальной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получения результата предоставления муниципальной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осуществления оценки качества предоставления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досудебного (внесудебного) обжалования решений и действий (бездействий) органа, предоставляющего услугу и других организаций, участвующих в предоставлении муниципальной услуги и их должностных лиц.</w:t>
      </w:r>
    </w:p>
    <w:p w:rsidR="00177F31" w:rsidRPr="00A47D37" w:rsidRDefault="00177F31" w:rsidP="008D4682">
      <w:pPr>
        <w:numPr>
          <w:ilvl w:val="0"/>
          <w:numId w:val="25"/>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Возможность личного получения результата предоставления услуги в форме бумажного документа через ГАУ «МФЦ РС(Я)» при наличии заключенного между через ГАУ «МФЦ РС(Я)» и Администрацией соответствующего соглашения о взаимодействии, в этом случае срок выдачи результата увеличивается на три рабочих дня.</w:t>
      </w:r>
    </w:p>
    <w:p w:rsidR="00177F31" w:rsidRPr="00A47D37" w:rsidRDefault="00177F31" w:rsidP="008D4682">
      <w:pPr>
        <w:numPr>
          <w:ilvl w:val="0"/>
          <w:numId w:val="25"/>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При направлении запроса о предоставлении муниципальной услуги в электронной форме с использованием ЕПГУ и/или РПГУ представителем заявителя, действующим на основании доверенности, доверенность должна быть составлена в соответствии с действующим законодательством и представлена в форме электронного документа, подписанного электронной подписью уполномоченного лица, выдавшего (подписавшего) доверенность. </w:t>
      </w:r>
    </w:p>
    <w:p w:rsidR="00177F31" w:rsidRPr="00A47D37" w:rsidRDefault="00177F31" w:rsidP="008D4682">
      <w:pPr>
        <w:numPr>
          <w:ilvl w:val="1"/>
          <w:numId w:val="4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lastRenderedPageBreak/>
        <w:t>Отказ заявителя от предоставления услуги</w:t>
      </w:r>
    </w:p>
    <w:p w:rsidR="00177F31" w:rsidRPr="00A47D37" w:rsidRDefault="00177F31" w:rsidP="00177F31">
      <w:pPr>
        <w:pStyle w:val="af"/>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Заявитель имеет право отказаться от предоставления муниципальной услуги до принятия решения о предоставлении либо отказе в предоставлении муниципальной услуги.</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Заявление о прекращении предоставления муниципальной услуги подается заявителем в случае поступления Уведомления, в соответствии с </w:t>
      </w:r>
      <w:r w:rsidR="00D74BC3">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CA1F2B" w:rsidRPr="00A47D37">
        <w:rPr>
          <w:rFonts w:ascii="Times New Roman" w:eastAsiaTheme="minorEastAsia" w:hAnsi="Times New Roman" w:cs="Times New Roman"/>
          <w:sz w:val="24"/>
          <w:szCs w:val="24"/>
          <w:lang w:eastAsia="ru-RU"/>
        </w:rPr>
        <w:t>9</w:t>
      </w:r>
      <w:r w:rsidRPr="00A47D37">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D74BC3">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CA1F2B" w:rsidRPr="00A47D37">
        <w:rPr>
          <w:rFonts w:ascii="Times New Roman" w:eastAsiaTheme="minorEastAsia" w:hAnsi="Times New Roman" w:cs="Times New Roman"/>
          <w:sz w:val="24"/>
          <w:szCs w:val="24"/>
          <w:lang w:eastAsia="ru-RU"/>
        </w:rPr>
        <w:t>10</w:t>
      </w:r>
      <w:r w:rsidRPr="00A47D37">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D74BC3">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CA1F2B" w:rsidRPr="00A47D37">
        <w:rPr>
          <w:rFonts w:ascii="Times New Roman" w:eastAsiaTheme="minorEastAsia" w:hAnsi="Times New Roman" w:cs="Times New Roman"/>
          <w:sz w:val="24"/>
          <w:szCs w:val="24"/>
          <w:lang w:eastAsia="ru-RU"/>
        </w:rPr>
        <w:t>11</w:t>
      </w:r>
      <w:r w:rsidRPr="00A47D37">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Заявление о прекращении предоставления муниципальной услуги подлежит регистрации не позднее дня, следующего за днем поступления </w:t>
      </w:r>
      <w:r w:rsidR="00D74BC3" w:rsidRPr="00A47D37">
        <w:rPr>
          <w:rFonts w:ascii="Times New Roman" w:eastAsiaTheme="minorEastAsia" w:hAnsi="Times New Roman" w:cs="Times New Roman"/>
          <w:sz w:val="24"/>
          <w:szCs w:val="24"/>
          <w:lang w:eastAsia="ru-RU"/>
        </w:rPr>
        <w:t>в Администрацию</w:t>
      </w:r>
      <w:r w:rsidRPr="00A47D37">
        <w:rPr>
          <w:rFonts w:ascii="Times New Roman" w:eastAsiaTheme="minorEastAsia" w:hAnsi="Times New Roman" w:cs="Times New Roman"/>
          <w:sz w:val="24"/>
          <w:szCs w:val="24"/>
          <w:lang w:eastAsia="ru-RU"/>
        </w:rPr>
        <w:t xml:space="preserve"> в порядке делопроизводства. В случае поступления заявления о прекращении предоставления муниципальной услуги в порядке, предусмотренном </w:t>
      </w:r>
      <w:r w:rsidR="00D74BC3">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CA1F2B" w:rsidRPr="00A47D37">
        <w:rPr>
          <w:rFonts w:ascii="Times New Roman" w:eastAsiaTheme="minorEastAsia" w:hAnsi="Times New Roman" w:cs="Times New Roman"/>
          <w:sz w:val="24"/>
          <w:szCs w:val="24"/>
          <w:lang w:eastAsia="ru-RU"/>
        </w:rPr>
        <w:t>9</w:t>
      </w:r>
      <w:r w:rsidRPr="00A47D37">
        <w:rPr>
          <w:rFonts w:ascii="Times New Roman" w:eastAsiaTheme="minorEastAsia" w:hAnsi="Times New Roman" w:cs="Times New Roman"/>
          <w:sz w:val="24"/>
          <w:szCs w:val="24"/>
          <w:lang w:eastAsia="ru-RU"/>
        </w:rPr>
        <w:t xml:space="preserve"> настоящего Административного регламента, рассмотрение заявления осуществляется исходя из даты приема почтового отправления оператором почтовой связи.</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 Срок рассмотрения заявления о прекращении предоставления муниципальной услуги составляет не более 1 рабочего дня со дня регистрации </w:t>
      </w:r>
      <w:r w:rsidR="00D74BC3" w:rsidRPr="00A47D37">
        <w:rPr>
          <w:rFonts w:ascii="Times New Roman" w:eastAsiaTheme="minorEastAsia" w:hAnsi="Times New Roman" w:cs="Times New Roman"/>
          <w:sz w:val="24"/>
          <w:szCs w:val="24"/>
          <w:lang w:eastAsia="ru-RU"/>
        </w:rPr>
        <w:t>в Администрации</w:t>
      </w:r>
      <w:r w:rsidRPr="00A47D37">
        <w:rPr>
          <w:rFonts w:ascii="Times New Roman" w:eastAsiaTheme="minorEastAsia" w:hAnsi="Times New Roman" w:cs="Times New Roman"/>
          <w:sz w:val="24"/>
          <w:szCs w:val="24"/>
          <w:lang w:eastAsia="ru-RU"/>
        </w:rPr>
        <w:t>.</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К заявлению о прекращении предоставления муниципальной услуги прилагаются следующие документы:</w:t>
      </w:r>
    </w:p>
    <w:p w:rsidR="00177F31" w:rsidRPr="00A47D37"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177F31" w:rsidRPr="00A47D37" w:rsidRDefault="00177F31" w:rsidP="008D4682">
      <w:pPr>
        <w:numPr>
          <w:ilvl w:val="1"/>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Основанием для отказа в приеме заявления о прекращении предоставления муниципальной услуги является факт подачи заявление о прекращении предоставления муниципальной услуги лицом, не имеющим полномочий представлять интересы заявителя.</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Отказ в приеме заявления о прекращении предоставления муниципальной услуги направляется специалистом УАиГ </w:t>
      </w:r>
      <w:r w:rsidR="001C64AB" w:rsidRPr="00A47D37">
        <w:rPr>
          <w:rFonts w:ascii="Times New Roman" w:hAnsi="Times New Roman" w:cs="Times New Roman"/>
          <w:sz w:val="24"/>
          <w:szCs w:val="24"/>
        </w:rPr>
        <w:t>района</w:t>
      </w:r>
      <w:r w:rsidR="001C64AB" w:rsidRPr="00A47D37">
        <w:rPr>
          <w:rFonts w:ascii="Times New Roman" w:eastAsiaTheme="minorEastAsia" w:hAnsi="Times New Roman" w:cs="Times New Roman"/>
          <w:sz w:val="24"/>
          <w:szCs w:val="24"/>
          <w:lang w:eastAsia="ru-RU"/>
        </w:rPr>
        <w:t xml:space="preserve"> </w:t>
      </w:r>
      <w:r w:rsidRPr="00A47D37">
        <w:rPr>
          <w:rFonts w:ascii="Times New Roman" w:eastAsiaTheme="minorEastAsia" w:hAnsi="Times New Roman" w:cs="Times New Roman"/>
          <w:sz w:val="24"/>
          <w:szCs w:val="24"/>
          <w:lang w:eastAsia="ru-RU"/>
        </w:rPr>
        <w:t xml:space="preserve">заявителю в порядке, предусмотренном </w:t>
      </w:r>
      <w:r w:rsidR="00F1199C" w:rsidRPr="00A47D37">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F1199C" w:rsidRPr="00A47D37">
        <w:rPr>
          <w:rFonts w:ascii="Times New Roman" w:eastAsiaTheme="minorEastAsia" w:hAnsi="Times New Roman" w:cs="Times New Roman"/>
          <w:sz w:val="24"/>
          <w:szCs w:val="24"/>
          <w:lang w:eastAsia="ru-RU"/>
        </w:rPr>
        <w:t>9</w:t>
      </w:r>
      <w:r w:rsidRPr="00A47D37">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F1199C" w:rsidRPr="00A47D37">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C84C96" w:rsidRPr="00A47D37">
        <w:rPr>
          <w:rFonts w:ascii="Times New Roman" w:eastAsiaTheme="minorEastAsia" w:hAnsi="Times New Roman" w:cs="Times New Roman"/>
          <w:sz w:val="24"/>
          <w:szCs w:val="24"/>
          <w:lang w:eastAsia="ru-RU"/>
        </w:rPr>
        <w:t>1</w:t>
      </w:r>
      <w:r w:rsidR="00F1199C" w:rsidRPr="00A47D37">
        <w:rPr>
          <w:rFonts w:ascii="Times New Roman" w:eastAsiaTheme="minorEastAsia" w:hAnsi="Times New Roman" w:cs="Times New Roman"/>
          <w:sz w:val="24"/>
          <w:szCs w:val="24"/>
          <w:lang w:eastAsia="ru-RU"/>
        </w:rPr>
        <w:t>0</w:t>
      </w:r>
      <w:r w:rsidRPr="00A47D37">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F1199C" w:rsidRPr="00A47D37">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0371C5" w:rsidRPr="00A47D37">
        <w:rPr>
          <w:rFonts w:ascii="Times New Roman" w:eastAsiaTheme="minorEastAsia" w:hAnsi="Times New Roman" w:cs="Times New Roman"/>
          <w:sz w:val="24"/>
          <w:szCs w:val="24"/>
          <w:lang w:eastAsia="ru-RU"/>
        </w:rPr>
        <w:t>1</w:t>
      </w:r>
      <w:r w:rsidR="00F1199C" w:rsidRPr="00A47D37">
        <w:rPr>
          <w:rFonts w:ascii="Times New Roman" w:eastAsiaTheme="minorEastAsia" w:hAnsi="Times New Roman" w:cs="Times New Roman"/>
          <w:sz w:val="24"/>
          <w:szCs w:val="24"/>
          <w:lang w:eastAsia="ru-RU"/>
        </w:rPr>
        <w:t>1</w:t>
      </w:r>
      <w:r w:rsidRPr="00A47D37">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Основанием для отказа в прекращении предоставления муниципальной услуги является принятое решение о предоставлении либо отказе в предоставлении муниципальной услуги.</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Заявление о прекращении предоставления муниципальной услуги рассматривается специалистами УАиГ</w:t>
      </w:r>
      <w:r w:rsidR="001C64AB" w:rsidRPr="00A47D37">
        <w:rPr>
          <w:rFonts w:ascii="Times New Roman" w:eastAsiaTheme="minorEastAsia" w:hAnsi="Times New Roman" w:cs="Times New Roman"/>
          <w:sz w:val="24"/>
          <w:szCs w:val="24"/>
          <w:lang w:eastAsia="ru-RU"/>
        </w:rPr>
        <w:t xml:space="preserve"> </w:t>
      </w:r>
      <w:r w:rsidR="001C64AB" w:rsidRPr="00A47D37">
        <w:rPr>
          <w:rFonts w:ascii="Times New Roman" w:hAnsi="Times New Roman" w:cs="Times New Roman"/>
          <w:sz w:val="24"/>
          <w:szCs w:val="24"/>
        </w:rPr>
        <w:t>района</w:t>
      </w:r>
      <w:r w:rsidRPr="00A47D37">
        <w:rPr>
          <w:rFonts w:ascii="Times New Roman" w:eastAsiaTheme="minorEastAsia" w:hAnsi="Times New Roman" w:cs="Times New Roman"/>
          <w:sz w:val="24"/>
          <w:szCs w:val="24"/>
          <w:lang w:eastAsia="ru-RU"/>
        </w:rPr>
        <w:t>, по результатам рассмотрения принимается решение о прекращении предоставления муниципальной услуги, подписанное Главой</w:t>
      </w:r>
      <w:r w:rsidR="000371C5" w:rsidRPr="00A47D37">
        <w:rPr>
          <w:rFonts w:ascii="Times New Roman" w:eastAsiaTheme="minorEastAsia" w:hAnsi="Times New Roman" w:cs="Times New Roman"/>
          <w:sz w:val="24"/>
          <w:szCs w:val="24"/>
          <w:lang w:eastAsia="ru-RU"/>
        </w:rPr>
        <w:t xml:space="preserve"> </w:t>
      </w:r>
      <w:r w:rsidR="00D74BC3">
        <w:rPr>
          <w:rFonts w:ascii="Times New Roman" w:eastAsiaTheme="minorEastAsia" w:hAnsi="Times New Roman" w:cs="Times New Roman"/>
          <w:sz w:val="24"/>
          <w:szCs w:val="24"/>
          <w:lang w:eastAsia="ru-RU"/>
        </w:rPr>
        <w:t>Администрации</w:t>
      </w:r>
      <w:r w:rsidRPr="00A47D37">
        <w:rPr>
          <w:rFonts w:ascii="Times New Roman" w:eastAsiaTheme="minorEastAsia" w:hAnsi="Times New Roman" w:cs="Times New Roman"/>
          <w:sz w:val="24"/>
          <w:szCs w:val="24"/>
          <w:lang w:eastAsia="ru-RU"/>
        </w:rPr>
        <w:t>.</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 xml:space="preserve">Решение о прекращении предоставления муниципальной услуги с полным пакетом документов или решение об отказе в прекращении предоставления муниципальной услуги направляется специалистом УАиГ </w:t>
      </w:r>
      <w:r w:rsidR="001C64AB" w:rsidRPr="00A47D37">
        <w:rPr>
          <w:rFonts w:ascii="Times New Roman" w:hAnsi="Times New Roman" w:cs="Times New Roman"/>
          <w:sz w:val="24"/>
          <w:szCs w:val="24"/>
        </w:rPr>
        <w:t>района</w:t>
      </w:r>
      <w:r w:rsidR="001C64AB" w:rsidRPr="00A47D37">
        <w:rPr>
          <w:rFonts w:ascii="Times New Roman" w:eastAsiaTheme="minorEastAsia" w:hAnsi="Times New Roman" w:cs="Times New Roman"/>
          <w:sz w:val="24"/>
          <w:szCs w:val="24"/>
          <w:lang w:eastAsia="ru-RU"/>
        </w:rPr>
        <w:t xml:space="preserve"> </w:t>
      </w:r>
      <w:r w:rsidRPr="00A47D37">
        <w:rPr>
          <w:rFonts w:ascii="Times New Roman" w:eastAsiaTheme="minorEastAsia" w:hAnsi="Times New Roman" w:cs="Times New Roman"/>
          <w:sz w:val="24"/>
          <w:szCs w:val="24"/>
          <w:lang w:eastAsia="ru-RU"/>
        </w:rPr>
        <w:t xml:space="preserve">заявителю в порядке, предусмотренном </w:t>
      </w:r>
      <w:r w:rsidR="00F1199C" w:rsidRPr="00A47D37">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F1199C" w:rsidRPr="00A47D37">
        <w:rPr>
          <w:rFonts w:ascii="Times New Roman" w:eastAsiaTheme="minorEastAsia" w:hAnsi="Times New Roman" w:cs="Times New Roman"/>
          <w:sz w:val="24"/>
          <w:szCs w:val="24"/>
          <w:lang w:eastAsia="ru-RU"/>
        </w:rPr>
        <w:t>9</w:t>
      </w:r>
      <w:r w:rsidRPr="00A47D37">
        <w:rPr>
          <w:rFonts w:ascii="Times New Roman" w:eastAsiaTheme="minorEastAsia" w:hAnsi="Times New Roman" w:cs="Times New Roman"/>
          <w:sz w:val="24"/>
          <w:szCs w:val="24"/>
          <w:lang w:eastAsia="ru-RU"/>
        </w:rPr>
        <w:t xml:space="preserve"> настоящего Административного регламента, почтовым отправлением, либо в порядке, предусмотренном </w:t>
      </w:r>
      <w:r w:rsidR="00F1199C" w:rsidRPr="00A47D37">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F1199C" w:rsidRPr="00A47D37">
        <w:rPr>
          <w:rFonts w:ascii="Times New Roman" w:eastAsiaTheme="minorEastAsia" w:hAnsi="Times New Roman" w:cs="Times New Roman"/>
          <w:sz w:val="24"/>
          <w:szCs w:val="24"/>
          <w:lang w:eastAsia="ru-RU"/>
        </w:rPr>
        <w:t>10</w:t>
      </w:r>
      <w:r w:rsidRPr="00A47D37">
        <w:rPr>
          <w:rFonts w:ascii="Times New Roman" w:eastAsiaTheme="minorEastAsia" w:hAnsi="Times New Roman" w:cs="Times New Roman"/>
          <w:sz w:val="24"/>
          <w:szCs w:val="24"/>
          <w:lang w:eastAsia="ru-RU"/>
        </w:rPr>
        <w:t xml:space="preserve"> настоящего Административного регламента, через ГАУ «ГАУ «МФЦ РС(Я)» РС (Я)», либо в порядке, предусмотренном </w:t>
      </w:r>
      <w:r w:rsidR="00F1199C" w:rsidRPr="00A47D37">
        <w:rPr>
          <w:rFonts w:ascii="Times New Roman" w:eastAsiaTheme="minorEastAsia" w:hAnsi="Times New Roman" w:cs="Times New Roman"/>
          <w:sz w:val="24"/>
          <w:szCs w:val="24"/>
          <w:lang w:eastAsia="ru-RU"/>
        </w:rPr>
        <w:t>под</w:t>
      </w:r>
      <w:r w:rsidRPr="00A47D37">
        <w:rPr>
          <w:rFonts w:ascii="Times New Roman" w:eastAsiaTheme="minorEastAsia" w:hAnsi="Times New Roman" w:cs="Times New Roman"/>
          <w:sz w:val="24"/>
          <w:szCs w:val="24"/>
          <w:lang w:eastAsia="ru-RU"/>
        </w:rPr>
        <w:t>пунктом 2.6.</w:t>
      </w:r>
      <w:r w:rsidR="000371C5" w:rsidRPr="00A47D37">
        <w:rPr>
          <w:rFonts w:ascii="Times New Roman" w:eastAsiaTheme="minorEastAsia" w:hAnsi="Times New Roman" w:cs="Times New Roman"/>
          <w:sz w:val="24"/>
          <w:szCs w:val="24"/>
          <w:lang w:eastAsia="ru-RU"/>
        </w:rPr>
        <w:t>1</w:t>
      </w:r>
      <w:r w:rsidR="00F1199C" w:rsidRPr="00A47D37">
        <w:rPr>
          <w:rFonts w:ascii="Times New Roman" w:eastAsiaTheme="minorEastAsia" w:hAnsi="Times New Roman" w:cs="Times New Roman"/>
          <w:sz w:val="24"/>
          <w:szCs w:val="24"/>
          <w:lang w:eastAsia="ru-RU"/>
        </w:rPr>
        <w:t>1</w:t>
      </w:r>
      <w:r w:rsidRPr="00A47D37">
        <w:rPr>
          <w:rFonts w:ascii="Times New Roman" w:eastAsiaTheme="minorEastAsia" w:hAnsi="Times New Roman" w:cs="Times New Roman"/>
          <w:sz w:val="24"/>
          <w:szCs w:val="24"/>
          <w:lang w:eastAsia="ru-RU"/>
        </w:rPr>
        <w:t xml:space="preserve"> настоящего Административного регламента, в электронной форме посредством ЕПГУ и/или РПГУ.</w:t>
      </w:r>
    </w:p>
    <w:p w:rsidR="00177F31" w:rsidRPr="00A47D37" w:rsidRDefault="00177F31" w:rsidP="008D4682">
      <w:pPr>
        <w:numPr>
          <w:ilvl w:val="0"/>
          <w:numId w:val="26"/>
        </w:numPr>
        <w:spacing w:after="0" w:line="240" w:lineRule="auto"/>
        <w:ind w:left="0" w:right="-1" w:firstLine="709"/>
        <w:contextualSpacing/>
        <w:jc w:val="both"/>
        <w:rPr>
          <w:rFonts w:ascii="Times New Roman" w:eastAsiaTheme="minorEastAsia" w:hAnsi="Times New Roman" w:cs="Times New Roman"/>
          <w:sz w:val="24"/>
          <w:szCs w:val="24"/>
          <w:lang w:eastAsia="ru-RU"/>
        </w:rPr>
      </w:pPr>
      <w:r w:rsidRPr="00A47D37">
        <w:rPr>
          <w:rFonts w:ascii="Times New Roman" w:eastAsiaTheme="minorEastAsia" w:hAnsi="Times New Roman" w:cs="Times New Roman"/>
          <w:sz w:val="24"/>
          <w:szCs w:val="24"/>
          <w:lang w:eastAsia="ru-RU"/>
        </w:rPr>
        <w:t>Срок предоставления муниципальной услуги, указанный в пункте 2.4 настоящего Административного регламента, прекращается в день принятия решения о прекращении предоставления муниципальной услуги.</w:t>
      </w:r>
    </w:p>
    <w:p w:rsidR="00177F31" w:rsidRPr="00A47D37" w:rsidRDefault="00177F31" w:rsidP="000371C5">
      <w:pPr>
        <w:numPr>
          <w:ilvl w:val="0"/>
          <w:numId w:val="26"/>
        </w:numPr>
        <w:spacing w:after="0" w:line="240" w:lineRule="auto"/>
        <w:ind w:left="0" w:right="-1" w:firstLine="709"/>
        <w:contextualSpacing/>
        <w:jc w:val="both"/>
        <w:rPr>
          <w:rFonts w:ascii="Times New Roman" w:hAnsi="Times New Roman" w:cs="Times New Roman"/>
          <w:sz w:val="24"/>
          <w:szCs w:val="24"/>
        </w:rPr>
      </w:pPr>
      <w:r w:rsidRPr="00A47D37">
        <w:rPr>
          <w:rFonts w:ascii="Times New Roman" w:eastAsia="Times New Roman" w:hAnsi="Times New Roman" w:cs="Times New Roman"/>
          <w:sz w:val="24"/>
          <w:szCs w:val="24"/>
          <w:lang w:eastAsia="ru-RU"/>
        </w:rPr>
        <w:t>Прекращение предоставления муниципальной услуги не препятствует повторному обращению заявителя за предоставлением муниципальной услуги.</w:t>
      </w:r>
    </w:p>
    <w:p w:rsidR="000371C5" w:rsidRPr="00A47D37" w:rsidRDefault="000371C5" w:rsidP="000371C5">
      <w:pPr>
        <w:spacing w:after="0" w:line="240" w:lineRule="auto"/>
        <w:ind w:left="709" w:right="-1"/>
        <w:contextualSpacing/>
        <w:jc w:val="both"/>
        <w:rPr>
          <w:rFonts w:ascii="Times New Roman" w:hAnsi="Times New Roman" w:cs="Times New Roman"/>
          <w:sz w:val="24"/>
          <w:szCs w:val="24"/>
        </w:rPr>
      </w:pPr>
    </w:p>
    <w:p w:rsidR="00177F31" w:rsidRPr="00A47D37" w:rsidRDefault="00177F31" w:rsidP="008D4682">
      <w:pPr>
        <w:numPr>
          <w:ilvl w:val="0"/>
          <w:numId w:val="13"/>
        </w:numPr>
        <w:spacing w:after="120" w:line="240" w:lineRule="auto"/>
        <w:ind w:left="0" w:firstLine="709"/>
        <w:jc w:val="center"/>
        <w:rPr>
          <w:rFonts w:ascii="Times New Roman" w:hAnsi="Times New Roman" w:cs="Times New Roman"/>
          <w:b/>
          <w:bCs/>
          <w:sz w:val="24"/>
          <w:szCs w:val="24"/>
        </w:rPr>
      </w:pPr>
      <w:r w:rsidRPr="00A47D37">
        <w:rPr>
          <w:rFonts w:ascii="Times New Roman" w:hAnsi="Times New Roman" w:cs="Times New Roman"/>
          <w:b/>
          <w:bCs/>
          <w:sz w:val="24"/>
          <w:szCs w:val="24"/>
        </w:rPr>
        <w:lastRenderedPageBreak/>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Исчерпывающий перечень административных процедур</w:t>
      </w:r>
    </w:p>
    <w:p w:rsidR="00177F31" w:rsidRPr="00A47D37" w:rsidRDefault="00177F31" w:rsidP="008D468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 рамках предоставления муниципальной услуги осуществляются следующие административные процедуры:</w:t>
      </w:r>
    </w:p>
    <w:p w:rsidR="002B53A4" w:rsidRPr="00A47D37"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проверка документов и регистрация заявления;</w:t>
      </w:r>
    </w:p>
    <w:p w:rsidR="002B53A4" w:rsidRPr="00A47D37"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rsidR="002B53A4" w:rsidRPr="00A47D37"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рассмотрение документов и сведений (проверка соответствия документов и сведений установленным критериям для принятия решения);</w:t>
      </w:r>
    </w:p>
    <w:p w:rsidR="002B53A4" w:rsidRPr="00A47D37"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принятие решения о предоставлении услуги (формирование решения);</w:t>
      </w:r>
    </w:p>
    <w:p w:rsidR="002B53A4" w:rsidRPr="00A47D37" w:rsidRDefault="002B53A4" w:rsidP="002B53A4">
      <w:pPr>
        <w:numPr>
          <w:ilvl w:val="0"/>
          <w:numId w:val="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выдача (направление) результата по услуге, в том числе направление результата в виде электронного документа заявителю в профиль ЕСИА, выдача экземпляра электронного документа, распечатанного на бумажном носителе, заверенного подписью и печатью ГАУ </w:t>
      </w:r>
      <w:r w:rsidR="00F1199C" w:rsidRPr="00A47D37">
        <w:rPr>
          <w:rFonts w:ascii="Times New Roman" w:hAnsi="Times New Roman" w:cs="Times New Roman"/>
          <w:sz w:val="24"/>
          <w:szCs w:val="24"/>
        </w:rPr>
        <w:t>«</w:t>
      </w:r>
      <w:r w:rsidRPr="00A47D37">
        <w:rPr>
          <w:rFonts w:ascii="Times New Roman" w:hAnsi="Times New Roman" w:cs="Times New Roman"/>
          <w:sz w:val="24"/>
          <w:szCs w:val="24"/>
        </w:rPr>
        <w:t>МФЦ РС(Я)</w:t>
      </w:r>
      <w:r w:rsidR="00F1199C" w:rsidRPr="00A47D37">
        <w:rPr>
          <w:rFonts w:ascii="Times New Roman" w:hAnsi="Times New Roman" w:cs="Times New Roman"/>
          <w:sz w:val="24"/>
          <w:szCs w:val="24"/>
        </w:rPr>
        <w:t>»</w:t>
      </w:r>
      <w:r w:rsidRPr="00A47D37">
        <w:rPr>
          <w:rFonts w:ascii="Times New Roman" w:hAnsi="Times New Roman" w:cs="Times New Roman"/>
          <w:sz w:val="24"/>
          <w:szCs w:val="24"/>
        </w:rPr>
        <w:t xml:space="preserve">. </w:t>
      </w:r>
    </w:p>
    <w:p w:rsidR="002B53A4" w:rsidRPr="00A47D37" w:rsidRDefault="002B53A4" w:rsidP="002B53A4">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Блок-схема предоставления муниципальной услуги приведена в приложении № </w:t>
      </w:r>
      <w:sdt>
        <w:sdtPr>
          <w:rPr>
            <w:rFonts w:ascii="Times New Roman" w:hAnsi="Times New Roman" w:cs="Times New Roman"/>
            <w:sz w:val="24"/>
            <w:szCs w:val="24"/>
          </w:rPr>
          <w:id w:val="1612621284"/>
          <w:placeholder>
            <w:docPart w:val="0BF45B7F4AB6427E850A433B8A81BF7A"/>
          </w:placeholder>
        </w:sdtPr>
        <w:sdtEndPr/>
        <w:sdtContent>
          <w:r w:rsidR="00F1199C" w:rsidRPr="00A47D37">
            <w:rPr>
              <w:rFonts w:ascii="Times New Roman" w:hAnsi="Times New Roman" w:cs="Times New Roman"/>
              <w:sz w:val="24"/>
              <w:szCs w:val="24"/>
            </w:rPr>
            <w:t>8</w:t>
          </w:r>
          <w:r w:rsidRPr="00A47D37">
            <w:rPr>
              <w:rFonts w:ascii="Times New Roman" w:hAnsi="Times New Roman" w:cs="Times New Roman"/>
              <w:sz w:val="24"/>
              <w:szCs w:val="24"/>
            </w:rPr>
            <w:t xml:space="preserve"> </w:t>
          </w:r>
        </w:sdtContent>
      </w:sdt>
      <w:r w:rsidRPr="00A47D37">
        <w:rPr>
          <w:rFonts w:ascii="Times New Roman" w:hAnsi="Times New Roman" w:cs="Times New Roman"/>
          <w:sz w:val="24"/>
          <w:szCs w:val="24"/>
        </w:rPr>
        <w:t>к настоящему Административному регламенту.</w:t>
      </w: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i/>
          <w:iCs/>
          <w:sz w:val="24"/>
          <w:szCs w:val="24"/>
        </w:rPr>
        <w:tab/>
      </w:r>
      <w:r w:rsidRPr="00A47D37">
        <w:rPr>
          <w:rFonts w:ascii="Times New Roman" w:hAnsi="Times New Roman" w:cs="Times New Roman"/>
          <w:b/>
          <w:iCs/>
          <w:sz w:val="24"/>
          <w:szCs w:val="24"/>
        </w:rPr>
        <w:t>Порядок осуществления административных процедур (действий) в электронной форме</w:t>
      </w:r>
    </w:p>
    <w:p w:rsidR="00177F31" w:rsidRPr="00A47D37"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Предоставление услуги начинается с момента приема и регистрации УАиГ </w:t>
      </w:r>
      <w:r w:rsidR="001C64AB" w:rsidRPr="00A47D37">
        <w:rPr>
          <w:rFonts w:ascii="Times New Roman" w:hAnsi="Times New Roman" w:cs="Times New Roman"/>
          <w:sz w:val="24"/>
          <w:szCs w:val="24"/>
        </w:rPr>
        <w:t xml:space="preserve">района </w:t>
      </w:r>
      <w:r w:rsidRPr="00A47D37">
        <w:rPr>
          <w:rFonts w:ascii="Times New Roman" w:hAnsi="Times New Roman" w:cs="Times New Roman"/>
          <w:sz w:val="24"/>
          <w:szCs w:val="24"/>
        </w:rPr>
        <w:t xml:space="preserve">заявления, поданного в электронной форме посредством ЕПГУ и/или РПГУ, а также приложенных необходимых для предоставления услуги электронных образов документов. </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К заявлению, поданному в электронной форме через ЕПГУ и/или РПГУ, должны быть приложены электронные образы документов. Электронный образ документа должен обеспечивать визуальную идентичность его бумажному оригиналу. Качество представленных электронных образов документов должно позволять в полном объеме прочитать текст документа и распознать его реквизиты. </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При обращении в электронной форме заявитель обязан указать способ получения результата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личное получение;</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почтовое отправление;</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отправление на «Личный кабинет» ЕПГУ и/или РПГУ.</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Возможность получения результата предоставления услуги в форме электронного документа обеспечивается заявителю в течение срока действия результата предоставления услуги (в случае если такой срок установлен нормативными правовыми актами Российской Федерации).</w:t>
      </w:r>
    </w:p>
    <w:p w:rsidR="00177F31" w:rsidRPr="00A47D37"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УАиГ </w:t>
      </w:r>
      <w:r w:rsidR="001C64AB" w:rsidRPr="00A47D37">
        <w:rPr>
          <w:rFonts w:ascii="Times New Roman" w:hAnsi="Times New Roman" w:cs="Times New Roman"/>
          <w:sz w:val="24"/>
          <w:szCs w:val="24"/>
        </w:rPr>
        <w:t xml:space="preserve">района </w:t>
      </w:r>
      <w:r w:rsidRPr="00A47D37">
        <w:rPr>
          <w:rFonts w:ascii="Times New Roman" w:hAnsi="Times New Roman" w:cs="Times New Roman"/>
          <w:sz w:val="24"/>
          <w:szCs w:val="24"/>
        </w:rPr>
        <w:t>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177F31" w:rsidRPr="00A47D37"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Предоставление муниципальной услуги в электронной форме посредством ЕПГУ и/или РПГУ включает в себя следующие административные процедуры (действия):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а) прием и регистрация заявления и необходимых документов;</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б) сверка данных, содержащихся в направленных посредством ЕПГУ и/или РПГУ, документах, с данными, указанными в заявлении;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в) направление заявителю электронного уведомления о получении заявления;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г) направление межведомственных запросов в органы государственной и муниципальной власти, для получения документов и сведений, которые находятся в распоряжении указанных органов, для получения информации, влияющей на право заявителя на получение муниципальной услуги;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д) направление заявителю уведомления о принятом решении в предоставлении муниципальной услуги либо об отказе в предоставлении муниципальной услуги</w:t>
      </w:r>
    </w:p>
    <w:p w:rsidR="00177F31" w:rsidRPr="00A47D37"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Форматно-логическая проверка сформированного заявления о предоставлении муниципальной услуги осуществляется автоматически после заполнения заявителем каждого из полей электронной формы запроса о предоставлении муниципальной услуги. При выявлении некорректно заполненного поля электронной формы запроса о предоставлении муниципальной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о предоставлении муниципальной услуги.</w:t>
      </w:r>
    </w:p>
    <w:p w:rsidR="00177F31" w:rsidRPr="00A47D37" w:rsidRDefault="00177F31" w:rsidP="00990712">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При формировании заявления обеспечивается: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а) возможность копирования и сохранения запроса и иных документов, необходимых для предоставления услуги;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б)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в) возможность печати на бумажном носителе копии электронной формы заявления;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г)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д)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ЕСИА, и сведений, опубликованных на ЕПГУ и/или РПГУ или официальном сайте, в части, касающейся сведений, отсутствующих в единой системе идентификации и аутентификации;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е) возможность вернуться на любой из этапов заполнения электронной формы заявления без потери ранее введенной информации;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ж) возможность доступа заявителя на ЕПГУ и/или РПГУ или официальном сайте к ранее поданным им заявлениям в течение не менее одного года, а также частично сформированных заявлений - в течение не менее 3 месяцев.</w:t>
      </w:r>
    </w:p>
    <w:p w:rsidR="00177F31" w:rsidRPr="00A47D37" w:rsidRDefault="00177F31" w:rsidP="00F1199C">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Заявитель вправе совершать следующие действия:</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получение информации о порядке и сроках предоставления государственной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запись на прием в орган, предоставляющий услугу и другие организации, участвующие в предоставлении муниципальной услуги, ГАУ «МФЦ РС(Я)» для подачи заявления о предоставлении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подача заявления с приложением документов в электронной форме посредством заполнения электронной формы заявления;</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оплата иных платежей, взимаемых в соответствии с законодательством Российской Федерации (в данном случае не предусматривает, муниципальная услуга предоставляется бесплатно);</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получение сведений о ходе выполнения заявления о предоставлении муниципальной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получение результата предоставления муниципальной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осуществления оценки качества предоставления услуги;</w:t>
      </w:r>
    </w:p>
    <w:p w:rsidR="00177F31" w:rsidRPr="00A47D37" w:rsidRDefault="00177F31" w:rsidP="00260716">
      <w:pPr>
        <w:numPr>
          <w:ilvl w:val="0"/>
          <w:numId w:val="22"/>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досудебное (внесудебное) обжалование решений и действий (бездействий) органа, предоставляющего услугу.</w:t>
      </w:r>
    </w:p>
    <w:p w:rsidR="00177F31" w:rsidRPr="00A47D37" w:rsidRDefault="00177F31" w:rsidP="00F1199C">
      <w:pPr>
        <w:numPr>
          <w:ilvl w:val="2"/>
          <w:numId w:val="13"/>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Заявителю в качестве результата предоставления услуги обеспечивается по его выбору возможность получения: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A47D37" w:rsidRDefault="00177F31" w:rsidP="00990712">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990712" w:rsidRPr="00A47D37" w:rsidRDefault="00990712" w:rsidP="00990712">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Блок-схема предоставления муниципальной услуги в электронной форме приведена в приложен</w:t>
      </w:r>
      <w:r w:rsidR="00F1199C" w:rsidRPr="00A47D37">
        <w:rPr>
          <w:rFonts w:ascii="Times New Roman" w:hAnsi="Times New Roman" w:cs="Times New Roman"/>
          <w:sz w:val="24"/>
          <w:szCs w:val="24"/>
        </w:rPr>
        <w:t xml:space="preserve">ии № 9 </w:t>
      </w:r>
      <w:r w:rsidRPr="00A47D37">
        <w:rPr>
          <w:rFonts w:ascii="Times New Roman" w:hAnsi="Times New Roman" w:cs="Times New Roman"/>
          <w:sz w:val="24"/>
          <w:szCs w:val="24"/>
        </w:rPr>
        <w:t>к настоящему Административному регламенту.</w:t>
      </w:r>
    </w:p>
    <w:p w:rsidR="00990712" w:rsidRPr="00A47D37" w:rsidRDefault="00990712" w:rsidP="00177F31">
      <w:pPr>
        <w:spacing w:after="120" w:line="240" w:lineRule="auto"/>
        <w:ind w:firstLine="709"/>
        <w:jc w:val="both"/>
        <w:rPr>
          <w:rFonts w:ascii="Times New Roman" w:hAnsi="Times New Roman" w:cs="Times New Roman"/>
          <w:sz w:val="24"/>
          <w:szCs w:val="24"/>
        </w:rPr>
      </w:pP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Проверка документов и регистрация заявления</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Основанием для начала административной процедуры является поступление </w:t>
      </w:r>
      <w:r w:rsidR="00F1199C" w:rsidRPr="00A47D37">
        <w:rPr>
          <w:rFonts w:ascii="Times New Roman" w:hAnsi="Times New Roman" w:cs="Times New Roman"/>
          <w:sz w:val="24"/>
          <w:szCs w:val="24"/>
        </w:rPr>
        <w:t>в Администрацию</w:t>
      </w:r>
      <w:r w:rsidRPr="00A47D37">
        <w:rPr>
          <w:rFonts w:ascii="Times New Roman" w:hAnsi="Times New Roman" w:cs="Times New Roman"/>
          <w:i/>
          <w:sz w:val="24"/>
          <w:szCs w:val="24"/>
        </w:rPr>
        <w:t xml:space="preserve"> </w:t>
      </w:r>
      <w:r w:rsidRPr="00A47D37">
        <w:rPr>
          <w:rFonts w:ascii="Times New Roman" w:hAnsi="Times New Roman" w:cs="Times New Roman"/>
          <w:sz w:val="24"/>
          <w:szCs w:val="24"/>
        </w:rPr>
        <w:t xml:space="preserve">Заявления от лиц, указанных в </w:t>
      </w:r>
      <w:r w:rsidR="00F1199C" w:rsidRPr="00A47D37">
        <w:rPr>
          <w:rFonts w:ascii="Times New Roman" w:hAnsi="Times New Roman" w:cs="Times New Roman"/>
          <w:sz w:val="24"/>
          <w:szCs w:val="24"/>
        </w:rPr>
        <w:t>под</w:t>
      </w:r>
      <w:r w:rsidRPr="00A47D37">
        <w:rPr>
          <w:rFonts w:ascii="Times New Roman" w:hAnsi="Times New Roman" w:cs="Times New Roman"/>
          <w:sz w:val="24"/>
          <w:szCs w:val="24"/>
        </w:rPr>
        <w:t xml:space="preserve">пунктах </w:t>
      </w:r>
      <w:hyperlink w:anchor="п1_2_1" w:history="1">
        <w:r w:rsidRPr="00A47D37">
          <w:rPr>
            <w:rStyle w:val="aa"/>
            <w:rFonts w:ascii="Times New Roman" w:hAnsi="Times New Roman" w:cs="Times New Roman"/>
            <w:sz w:val="24"/>
            <w:szCs w:val="24"/>
          </w:rPr>
          <w:t>1.2.1</w:t>
        </w:r>
      </w:hyperlink>
      <w:r w:rsidRPr="00A47D37">
        <w:rPr>
          <w:rFonts w:ascii="Times New Roman" w:hAnsi="Times New Roman" w:cs="Times New Roman"/>
          <w:sz w:val="24"/>
          <w:szCs w:val="24"/>
        </w:rPr>
        <w:t xml:space="preserve">, </w:t>
      </w:r>
      <w:hyperlink w:anchor="п1_2_2" w:history="1">
        <w:r w:rsidRPr="00A47D37">
          <w:rPr>
            <w:rStyle w:val="aa"/>
            <w:rFonts w:ascii="Times New Roman" w:hAnsi="Times New Roman" w:cs="Times New Roman"/>
            <w:sz w:val="24"/>
            <w:szCs w:val="24"/>
          </w:rPr>
          <w:t>1.2.2</w:t>
        </w:r>
      </w:hyperlink>
      <w:r w:rsidRPr="00A47D37">
        <w:rPr>
          <w:rFonts w:ascii="Times New Roman" w:hAnsi="Times New Roman" w:cs="Times New Roman"/>
          <w:sz w:val="24"/>
          <w:szCs w:val="24"/>
        </w:rPr>
        <w:t xml:space="preserve"> настоящего Административного регламента.  </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При приеме заявления специалист, ответственный за прием документов, в присутствии заявителя выполняет следующие действия: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w:t>
      </w:r>
      <w:r w:rsidR="00F1199C" w:rsidRPr="00A47D37">
        <w:rPr>
          <w:rFonts w:ascii="Times New Roman" w:hAnsi="Times New Roman" w:cs="Times New Roman"/>
          <w:sz w:val="24"/>
          <w:szCs w:val="24"/>
        </w:rPr>
        <w:t xml:space="preserve"> </w:t>
      </w:r>
      <w:r w:rsidRPr="00A47D37">
        <w:rPr>
          <w:rFonts w:ascii="Times New Roman" w:hAnsi="Times New Roman" w:cs="Times New Roman"/>
          <w:sz w:val="24"/>
          <w:szCs w:val="24"/>
        </w:rPr>
        <w:t>проверяет документы, удостоверяющие личность и полномочия заявителя;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проверяет правильность оформления заявления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осуществляет контроль комплектности предоставленных документов </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регистрирует заявление либо принимает решение об отказе в приеме документов в соответствии с </w:t>
      </w:r>
      <w:hyperlink w:anchor="п2_9" w:history="1">
        <w:r w:rsidRPr="00A47D37">
          <w:rPr>
            <w:rStyle w:val="aa"/>
            <w:rFonts w:ascii="Times New Roman" w:hAnsi="Times New Roman" w:cs="Times New Roman"/>
            <w:sz w:val="24"/>
            <w:szCs w:val="24"/>
          </w:rPr>
          <w:t>пунктом 2.9</w:t>
        </w:r>
      </w:hyperlink>
      <w:r w:rsidRPr="00A47D37">
        <w:rPr>
          <w:rFonts w:ascii="Times New Roman" w:hAnsi="Times New Roman" w:cs="Times New Roman"/>
          <w:sz w:val="24"/>
          <w:szCs w:val="24"/>
        </w:rPr>
        <w:t xml:space="preserve"> настоящего Административного регламента;</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Заявителю при сдаче документов выдается расписка, за исключением случаев подачи обращений способами предусмотренных </w:t>
      </w:r>
      <w:r w:rsidR="00F1199C" w:rsidRPr="00A47D37">
        <w:rPr>
          <w:rFonts w:ascii="Times New Roman" w:hAnsi="Times New Roman" w:cs="Times New Roman"/>
          <w:sz w:val="24"/>
          <w:szCs w:val="24"/>
        </w:rPr>
        <w:t>под</w:t>
      </w:r>
      <w:r w:rsidRPr="00A47D37">
        <w:rPr>
          <w:rFonts w:ascii="Times New Roman" w:hAnsi="Times New Roman" w:cs="Times New Roman"/>
          <w:sz w:val="24"/>
          <w:szCs w:val="24"/>
        </w:rPr>
        <w:t xml:space="preserve">пунктами </w:t>
      </w:r>
      <w:hyperlink w:anchor="п2_6_6" w:history="1">
        <w:r w:rsidRPr="00A47D37">
          <w:rPr>
            <w:rStyle w:val="aa"/>
            <w:rFonts w:ascii="Times New Roman" w:hAnsi="Times New Roman" w:cs="Times New Roman"/>
            <w:sz w:val="24"/>
            <w:szCs w:val="24"/>
          </w:rPr>
          <w:t>2.6.</w:t>
        </w:r>
        <w:r w:rsidR="00F1199C" w:rsidRPr="00A47D37">
          <w:rPr>
            <w:rStyle w:val="aa"/>
            <w:rFonts w:ascii="Times New Roman" w:hAnsi="Times New Roman" w:cs="Times New Roman"/>
            <w:sz w:val="24"/>
            <w:szCs w:val="24"/>
          </w:rPr>
          <w:t>8</w:t>
        </w:r>
      </w:hyperlink>
      <w:r w:rsidRPr="00A47D37">
        <w:rPr>
          <w:rFonts w:ascii="Times New Roman" w:hAnsi="Times New Roman" w:cs="Times New Roman"/>
          <w:sz w:val="24"/>
          <w:szCs w:val="24"/>
        </w:rPr>
        <w:t xml:space="preserve"> и </w:t>
      </w:r>
      <w:hyperlink w:anchor="п2_6_8" w:history="1">
        <w:r w:rsidRPr="00A47D37">
          <w:rPr>
            <w:rStyle w:val="aa"/>
            <w:rFonts w:ascii="Times New Roman" w:hAnsi="Times New Roman" w:cs="Times New Roman"/>
            <w:sz w:val="24"/>
            <w:szCs w:val="24"/>
          </w:rPr>
          <w:t>2.6.</w:t>
        </w:r>
        <w:r w:rsidR="00C6050E" w:rsidRPr="00A47D37">
          <w:rPr>
            <w:rStyle w:val="aa"/>
            <w:rFonts w:ascii="Times New Roman" w:hAnsi="Times New Roman" w:cs="Times New Roman"/>
            <w:sz w:val="24"/>
            <w:szCs w:val="24"/>
          </w:rPr>
          <w:t>1</w:t>
        </w:r>
        <w:r w:rsidR="00F1199C" w:rsidRPr="00A47D37">
          <w:rPr>
            <w:rStyle w:val="aa"/>
            <w:rFonts w:ascii="Times New Roman" w:hAnsi="Times New Roman" w:cs="Times New Roman"/>
            <w:sz w:val="24"/>
            <w:szCs w:val="24"/>
          </w:rPr>
          <w:t>0</w:t>
        </w:r>
      </w:hyperlink>
      <w:r w:rsidRPr="00A47D37">
        <w:rPr>
          <w:rFonts w:ascii="Times New Roman" w:hAnsi="Times New Roman" w:cs="Times New Roman"/>
          <w:sz w:val="24"/>
          <w:szCs w:val="24"/>
        </w:rPr>
        <w:t xml:space="preserve"> настоящего Административного регламента. Форма расписки приведена в приложении № </w:t>
      </w:r>
      <w:sdt>
        <w:sdtPr>
          <w:rPr>
            <w:rFonts w:ascii="Times New Roman" w:hAnsi="Times New Roman" w:cs="Times New Roman"/>
            <w:sz w:val="24"/>
            <w:szCs w:val="24"/>
          </w:rPr>
          <w:id w:val="-1209787942"/>
          <w:placeholder>
            <w:docPart w:val="FA1E0A38625E4202847190B48C4E0399"/>
          </w:placeholder>
        </w:sdtPr>
        <w:sdtEndPr>
          <w:rPr>
            <w:i/>
          </w:rPr>
        </w:sdtEndPr>
        <w:sdtContent>
          <w:r w:rsidR="00F1199C" w:rsidRPr="00A47D37">
            <w:rPr>
              <w:rFonts w:ascii="Times New Roman" w:hAnsi="Times New Roman" w:cs="Times New Roman"/>
              <w:sz w:val="24"/>
              <w:szCs w:val="24"/>
            </w:rPr>
            <w:t>10</w:t>
          </w:r>
        </w:sdtContent>
      </w:sdt>
      <w:r w:rsidRPr="00A47D37">
        <w:rPr>
          <w:rFonts w:ascii="Times New Roman" w:hAnsi="Times New Roman" w:cs="Times New Roman"/>
          <w:sz w:val="24"/>
          <w:szCs w:val="24"/>
        </w:rPr>
        <w:t xml:space="preserve"> к настоящему Административному регламенту.</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В случае наличия оснований для отказа в приеме документов, предусмотренных </w:t>
      </w:r>
      <w:hyperlink w:anchor="п2_9" w:history="1">
        <w:r w:rsidRPr="00A47D37">
          <w:rPr>
            <w:rStyle w:val="aa"/>
            <w:rFonts w:ascii="Times New Roman" w:hAnsi="Times New Roman" w:cs="Times New Roman"/>
            <w:sz w:val="24"/>
            <w:szCs w:val="24"/>
          </w:rPr>
          <w:t>пунктом 2.9</w:t>
        </w:r>
      </w:hyperlink>
      <w:r w:rsidRPr="00A47D37">
        <w:rPr>
          <w:rFonts w:ascii="Times New Roman" w:hAnsi="Times New Roman" w:cs="Times New Roman"/>
          <w:sz w:val="24"/>
          <w:szCs w:val="24"/>
        </w:rPr>
        <w:t xml:space="preserve"> настоящего Административного регламента, специалист, ответственный за прием документов, осуществляет возврат заявления с приложением документов заявителю в ГАУ «МФЦ РС(Я)» (в случае обращения заявителя через ГАУ «МФЦ РС(Я)»), либо в случае получения заявления по почте - заявителю почтовым отправлением. </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При личном приеме по желанию заявителя оформляется уведомление об отказе в приеме заявления с указанием причин отказа на бумажном носителе.</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Для возврата заявления в ГАУ «МФЦ РС(Я)» либо почтовым отправлением специалист, ответственный за прием документов, осуществляет подготовку, визирование, подписание и отправку письма, в котором указывается причина отказа. </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В случае отказа в приеме документов заявителю возвращается весь представленный комплект документов с указанием причин возврата.</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Критерием принятия решения о выполнении административных процедур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отказа в приеме документов, предусмотренных </w:t>
      </w:r>
      <w:hyperlink w:anchor="п2_9" w:history="1">
        <w:r w:rsidRPr="00A47D37">
          <w:rPr>
            <w:rStyle w:val="aa"/>
            <w:rFonts w:ascii="Times New Roman" w:hAnsi="Times New Roman" w:cs="Times New Roman"/>
            <w:sz w:val="24"/>
            <w:szCs w:val="24"/>
          </w:rPr>
          <w:t>пунктом 2.9</w:t>
        </w:r>
      </w:hyperlink>
      <w:r w:rsidRPr="00A47D37">
        <w:rPr>
          <w:rFonts w:ascii="Times New Roman" w:hAnsi="Times New Roman" w:cs="Times New Roman"/>
          <w:sz w:val="24"/>
          <w:szCs w:val="24"/>
        </w:rPr>
        <w:t xml:space="preserve"> настоящего Административного регламента.</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Результатом выполнения административной процедуры является регистрация заявления в реестре делопроизводства с присвоением ему номера и даты либо регистрация письма о возврате документов в порядке делопроизводства, либо направление заявителю уведомления об отказе в приеме документов. </w:t>
      </w:r>
    </w:p>
    <w:p w:rsidR="00177F31" w:rsidRPr="00A47D37" w:rsidRDefault="00177F31" w:rsidP="008D4682">
      <w:pPr>
        <w:numPr>
          <w:ilvl w:val="0"/>
          <w:numId w:val="27"/>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Способом фиксации результата административной процедуры является регистрация заявления в порядке делопроизводства Администрации с присвоением ему номера и даты.</w:t>
      </w:r>
    </w:p>
    <w:p w:rsidR="00177F31" w:rsidRPr="00A47D37" w:rsidRDefault="00177F31" w:rsidP="008D4682">
      <w:pPr>
        <w:numPr>
          <w:ilvl w:val="0"/>
          <w:numId w:val="27"/>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Максимальный срок исполнения данной административной процедуры составляет один рабочий день со дня поступления уведомления.  </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lastRenderedPageBreak/>
        <w:t>Формирование и направление межведомственных запросов о предоставлении документов (информации), необходимых для предоставления муниципальной услуги</w:t>
      </w:r>
    </w:p>
    <w:p w:rsidR="00177F31" w:rsidRPr="00A47D37"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Основанием для начала административной процедуры является непредставление заявителем документов, предусмотренных </w:t>
      </w:r>
      <w:r w:rsidR="00F1199C" w:rsidRPr="00A47D37">
        <w:rPr>
          <w:rFonts w:ascii="Times New Roman" w:hAnsi="Times New Roman" w:cs="Times New Roman"/>
          <w:sz w:val="24"/>
          <w:szCs w:val="24"/>
        </w:rPr>
        <w:t>под</w:t>
      </w:r>
      <w:hyperlink w:anchor="п2_7_1" w:history="1">
        <w:r w:rsidRPr="00A47D37">
          <w:rPr>
            <w:rStyle w:val="aa"/>
            <w:rFonts w:ascii="Times New Roman" w:hAnsi="Times New Roman" w:cs="Times New Roman"/>
            <w:sz w:val="24"/>
            <w:szCs w:val="24"/>
          </w:rPr>
          <w:t>пунктом 2.7.1</w:t>
        </w:r>
      </w:hyperlink>
      <w:r w:rsidRPr="00A47D37">
        <w:rPr>
          <w:rFonts w:ascii="Times New Roman" w:hAnsi="Times New Roman" w:cs="Times New Roman"/>
          <w:sz w:val="24"/>
          <w:szCs w:val="24"/>
        </w:rPr>
        <w:t xml:space="preserve"> настоящего Административного регламента.</w:t>
      </w:r>
    </w:p>
    <w:p w:rsidR="00177F31" w:rsidRPr="00A47D37"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Межведомственный запрос направляется не позднее следующего рабочего дня после регистрации поступившего </w:t>
      </w:r>
      <w:r w:rsidR="00D74BC3" w:rsidRPr="00A47D37">
        <w:rPr>
          <w:rFonts w:ascii="Times New Roman" w:hAnsi="Times New Roman" w:cs="Times New Roman"/>
          <w:sz w:val="24"/>
          <w:szCs w:val="24"/>
        </w:rPr>
        <w:t>в Администрацию</w:t>
      </w:r>
      <w:r w:rsidRPr="00A47D37">
        <w:rPr>
          <w:rFonts w:ascii="Times New Roman" w:hAnsi="Times New Roman" w:cs="Times New Roman"/>
          <w:sz w:val="24"/>
          <w:szCs w:val="24"/>
        </w:rPr>
        <w:t xml:space="preserve"> </w:t>
      </w:r>
      <w:r w:rsidR="001C64AB" w:rsidRPr="00A47D37">
        <w:rPr>
          <w:rFonts w:ascii="Times New Roman" w:hAnsi="Times New Roman" w:cs="Times New Roman"/>
          <w:sz w:val="24"/>
          <w:szCs w:val="24"/>
        </w:rPr>
        <w:t>з</w:t>
      </w:r>
      <w:r w:rsidRPr="00A47D37">
        <w:rPr>
          <w:rFonts w:ascii="Times New Roman" w:hAnsi="Times New Roman" w:cs="Times New Roman"/>
          <w:sz w:val="24"/>
          <w:szCs w:val="24"/>
        </w:rPr>
        <w:t>аявления.</w:t>
      </w:r>
    </w:p>
    <w:p w:rsidR="00177F31" w:rsidRPr="00A47D37"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При наличии технической возможности документы, предусмотренные </w:t>
      </w:r>
      <w:r w:rsidR="00F1199C" w:rsidRPr="00A47D37">
        <w:rPr>
          <w:rFonts w:ascii="Times New Roman" w:hAnsi="Times New Roman" w:cs="Times New Roman"/>
          <w:sz w:val="24"/>
          <w:szCs w:val="24"/>
        </w:rPr>
        <w:t>под</w:t>
      </w:r>
      <w:hyperlink w:anchor="п2_7_1" w:history="1">
        <w:r w:rsidRPr="00A47D37">
          <w:rPr>
            <w:rStyle w:val="aa"/>
            <w:rFonts w:ascii="Times New Roman" w:hAnsi="Times New Roman" w:cs="Times New Roman"/>
            <w:sz w:val="24"/>
            <w:szCs w:val="24"/>
          </w:rPr>
          <w:t>пунктом 2.7.1</w:t>
        </w:r>
      </w:hyperlink>
      <w:r w:rsidRPr="00A47D37">
        <w:rPr>
          <w:rFonts w:ascii="Times New Roman" w:hAnsi="Times New Roman" w:cs="Times New Roman"/>
          <w:sz w:val="24"/>
          <w:szCs w:val="24"/>
        </w:rPr>
        <w:t xml:space="preserve"> настоящего Административного регламента, могут быть запрошены Администрацией в автоматическом режиме, посредством автоматического направления и обработки межведомственных запросов в режиме онлайн. Автоматическое направление межведомственных запросов осуществляется в течение 1 минуты с момента возникновения обстоятельств, предполагающих информационное взаимодействие, и обработка ответов на них в течение 1 часа с момента поступления такого запроса. Организация и осуществление информационного взаимодействия осуществляется с использованием реестра информационных взаимодействий (или аналога) и не допускается предоставление сведений в случае, если соответствующие виды сведений или получатели сведений не включены в реестр информационных взаимодействий (или аналога).</w:t>
      </w:r>
    </w:p>
    <w:p w:rsidR="00177F31" w:rsidRPr="00A47D37"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Межведомственные запросы в форме электронного документа подписываются электронной подписью.</w:t>
      </w:r>
    </w:p>
    <w:p w:rsidR="00177F31" w:rsidRPr="00A47D37"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 случае отсутствия технической возможности межведомственные запросы направляются на бумажном носителе.</w:t>
      </w:r>
    </w:p>
    <w:p w:rsidR="00177F31" w:rsidRPr="00A47D37"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 межведомственным запросам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177F31" w:rsidRPr="00A47D37"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необходимость запроса сведений и информации предусмотренных </w:t>
      </w:r>
      <w:r w:rsidR="00F1199C" w:rsidRPr="00A47D37">
        <w:rPr>
          <w:rFonts w:ascii="Times New Roman" w:hAnsi="Times New Roman" w:cs="Times New Roman"/>
          <w:sz w:val="24"/>
          <w:szCs w:val="24"/>
        </w:rPr>
        <w:t>под</w:t>
      </w:r>
      <w:hyperlink w:anchor="п2_7_1" w:history="1">
        <w:r w:rsidRPr="00A47D37">
          <w:rPr>
            <w:rStyle w:val="aa"/>
            <w:rFonts w:ascii="Times New Roman" w:hAnsi="Times New Roman" w:cs="Times New Roman"/>
            <w:sz w:val="24"/>
            <w:szCs w:val="24"/>
          </w:rPr>
          <w:t>пунктом 2.7.1</w:t>
        </w:r>
      </w:hyperlink>
      <w:r w:rsidRPr="00A47D37">
        <w:rPr>
          <w:rFonts w:ascii="Times New Roman" w:hAnsi="Times New Roman" w:cs="Times New Roman"/>
          <w:sz w:val="24"/>
          <w:szCs w:val="24"/>
        </w:rPr>
        <w:t xml:space="preserve"> настоящего Административного регламента.</w:t>
      </w:r>
    </w:p>
    <w:p w:rsidR="00177F31" w:rsidRPr="00A47D37"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Результатом выполнения административной процедуры является получение из территориальных органов федеральных органов государственной власти и иных организаций запрашиваемых документов и их регистрация.</w:t>
      </w:r>
    </w:p>
    <w:p w:rsidR="00177F31" w:rsidRPr="00A47D37" w:rsidRDefault="00177F31" w:rsidP="008D4682">
      <w:pPr>
        <w:numPr>
          <w:ilvl w:val="0"/>
          <w:numId w:val="28"/>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Способом фиксации результата выполнения административной процедуры является регистрация поступившего ответа на запрос в региональной системе межведомственного электронного взаимодействия либо в порядке делопроизводства.</w:t>
      </w:r>
    </w:p>
    <w:p w:rsidR="00177F31" w:rsidRPr="00A47D37" w:rsidRDefault="00177F31" w:rsidP="008D4682">
      <w:pPr>
        <w:numPr>
          <w:ilvl w:val="0"/>
          <w:numId w:val="28"/>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Максимальный срок исполнения административной процедуры составляет до </w:t>
      </w:r>
      <w:r w:rsidR="00C6050E" w:rsidRPr="00A47D37">
        <w:rPr>
          <w:rFonts w:ascii="Times New Roman" w:hAnsi="Times New Roman" w:cs="Times New Roman"/>
          <w:sz w:val="24"/>
          <w:szCs w:val="24"/>
        </w:rPr>
        <w:t>3</w:t>
      </w:r>
      <w:r w:rsidRPr="00A47D37">
        <w:rPr>
          <w:rFonts w:ascii="Times New Roman" w:hAnsi="Times New Roman" w:cs="Times New Roman"/>
          <w:sz w:val="24"/>
          <w:szCs w:val="24"/>
        </w:rPr>
        <w:t xml:space="preserve"> рабочих дня. </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i/>
          <w:iCs/>
          <w:sz w:val="24"/>
          <w:szCs w:val="24"/>
        </w:rPr>
      </w:pPr>
      <w:bookmarkStart w:id="10" w:name="п3_5"/>
      <w:r w:rsidRPr="00A47D37">
        <w:rPr>
          <w:rFonts w:ascii="Times New Roman" w:hAnsi="Times New Roman" w:cs="Times New Roman"/>
          <w:b/>
          <w:iCs/>
          <w:sz w:val="24"/>
          <w:szCs w:val="24"/>
        </w:rPr>
        <w:t>Рассмотрение документов и сведений (проверка соответствия документов и сведений установленным критериям для принятия решения)</w:t>
      </w:r>
      <w:bookmarkEnd w:id="10"/>
    </w:p>
    <w:p w:rsidR="00177F31" w:rsidRPr="00A47D37"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Основанием для начала административной процедуры является факт наличия </w:t>
      </w:r>
      <w:proofErr w:type="gramStart"/>
      <w:r w:rsidRPr="00A47D37">
        <w:rPr>
          <w:rFonts w:ascii="Times New Roman" w:hAnsi="Times New Roman" w:cs="Times New Roman"/>
          <w:sz w:val="24"/>
          <w:szCs w:val="24"/>
        </w:rPr>
        <w:t>в  Администрации</w:t>
      </w:r>
      <w:proofErr w:type="gramEnd"/>
      <w:r w:rsidRPr="00A47D37">
        <w:rPr>
          <w:rFonts w:ascii="Times New Roman" w:hAnsi="Times New Roman" w:cs="Times New Roman"/>
          <w:sz w:val="24"/>
          <w:szCs w:val="24"/>
        </w:rPr>
        <w:t xml:space="preserve"> заявления и прилагаемых к нему документов, необходимых для предоставления муниципальной услуги.</w:t>
      </w:r>
    </w:p>
    <w:p w:rsidR="00177F31" w:rsidRPr="00A47D37"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Уполномоченный специалист Администрации осуществляет проверку представленных заявителем документов на предмет соответствия </w:t>
      </w:r>
      <w:r w:rsidR="00E816C0" w:rsidRPr="00A47D37">
        <w:rPr>
          <w:rFonts w:ascii="Times New Roman" w:hAnsi="Times New Roman" w:cs="Times New Roman"/>
          <w:sz w:val="24"/>
          <w:szCs w:val="24"/>
        </w:rPr>
        <w:t>заявления</w:t>
      </w:r>
      <w:r w:rsidRPr="00A47D37">
        <w:rPr>
          <w:rFonts w:ascii="Times New Roman" w:hAnsi="Times New Roman" w:cs="Times New Roman"/>
          <w:sz w:val="24"/>
          <w:szCs w:val="24"/>
        </w:rPr>
        <w:t xml:space="preserve"> и документов, приложенных к заявлению, требованиям законодательства Российской Федерации, а также отсутствие оснований для принятия решения об отказе в предоставление услуги, предусмотренных </w:t>
      </w:r>
      <w:hyperlink w:anchor="п2_10" w:history="1">
        <w:r w:rsidRPr="00A47D37">
          <w:rPr>
            <w:rStyle w:val="aa"/>
            <w:rFonts w:ascii="Times New Roman" w:hAnsi="Times New Roman" w:cs="Times New Roman"/>
            <w:sz w:val="24"/>
            <w:szCs w:val="24"/>
          </w:rPr>
          <w:t>пунктом 2.10</w:t>
        </w:r>
      </w:hyperlink>
      <w:r w:rsidRPr="00A47D37">
        <w:rPr>
          <w:rFonts w:ascii="Times New Roman" w:hAnsi="Times New Roman" w:cs="Times New Roman"/>
          <w:sz w:val="24"/>
          <w:szCs w:val="24"/>
        </w:rPr>
        <w:t xml:space="preserve"> настоящего Административного регламента.</w:t>
      </w:r>
    </w:p>
    <w:p w:rsidR="00177F31" w:rsidRPr="00A47D37"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Критерием принятия решения о выполнении административных процедур в рамках соответствующего административного действия является соответствие документов, приложенных к заявлению, требованиям законодательства Российской Федерации и иных нормативных правовых актов и отсутствие оснований для принятия решения об отказе в предоставлении услуги, предусмотренных пунктом 2.10 настоящего Административного регламента</w:t>
      </w:r>
    </w:p>
    <w:p w:rsidR="00177F31" w:rsidRPr="00A47D37"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Результатом выполнения административной процедуры является направление заявления для принятия соответствующего решения по муниципальной услуге. </w:t>
      </w:r>
    </w:p>
    <w:p w:rsidR="00177F31" w:rsidRPr="00A47D37"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Способом фиксации результата административной процедуры является направление заявления для принятия соответствующего решения по муниципальной услуге.</w:t>
      </w:r>
    </w:p>
    <w:p w:rsidR="00726376" w:rsidRPr="00A47D37" w:rsidRDefault="00177F31" w:rsidP="008D4682">
      <w:pPr>
        <w:numPr>
          <w:ilvl w:val="0"/>
          <w:numId w:val="2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Максимальный срок исполнения административной процедуры составляет </w:t>
      </w:r>
      <w:r w:rsidR="00E816C0" w:rsidRPr="00A47D37">
        <w:rPr>
          <w:rFonts w:ascii="Times New Roman" w:hAnsi="Times New Roman" w:cs="Times New Roman"/>
          <w:sz w:val="24"/>
          <w:szCs w:val="24"/>
        </w:rPr>
        <w:t>2</w:t>
      </w:r>
      <w:r w:rsidRPr="00A47D37">
        <w:rPr>
          <w:rFonts w:ascii="Times New Roman" w:hAnsi="Times New Roman" w:cs="Times New Roman"/>
          <w:sz w:val="24"/>
          <w:szCs w:val="24"/>
        </w:rPr>
        <w:t xml:space="preserve"> рабочих дней.</w:t>
      </w:r>
      <w:r w:rsidR="00726376" w:rsidRPr="00A47D37">
        <w:rPr>
          <w:rFonts w:ascii="Times New Roman" w:hAnsi="Times New Roman" w:cs="Times New Roman"/>
          <w:sz w:val="24"/>
          <w:szCs w:val="24"/>
        </w:rPr>
        <w:t xml:space="preserve"> </w:t>
      </w:r>
    </w:p>
    <w:p w:rsidR="00177F31" w:rsidRPr="00A47D37" w:rsidRDefault="00726376" w:rsidP="008D4682">
      <w:pPr>
        <w:numPr>
          <w:ilvl w:val="0"/>
          <w:numId w:val="29"/>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Если строительство или реконструкция объекта </w:t>
      </w:r>
      <w:r w:rsidR="00A661C9" w:rsidRPr="00A47D37">
        <w:rPr>
          <w:rFonts w:ascii="Times New Roman" w:hAnsi="Times New Roman" w:cs="Times New Roman"/>
          <w:sz w:val="24"/>
          <w:szCs w:val="24"/>
        </w:rPr>
        <w:t xml:space="preserve">ИЖС или садового дома планируется </w:t>
      </w:r>
      <w:r w:rsidRPr="00A47D37">
        <w:rPr>
          <w:rFonts w:ascii="Times New Roman" w:hAnsi="Times New Roman" w:cs="Times New Roman"/>
          <w:sz w:val="24"/>
          <w:szCs w:val="24"/>
        </w:rPr>
        <w:t xml:space="preserve">в границах территории исторического поселения федерального или регионального значения, и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w:t>
      </w:r>
      <w:r w:rsidR="00A661C9" w:rsidRPr="00A47D37">
        <w:rPr>
          <w:rFonts w:ascii="Times New Roman" w:hAnsi="Times New Roman" w:cs="Times New Roman"/>
          <w:sz w:val="24"/>
          <w:szCs w:val="24"/>
        </w:rPr>
        <w:t xml:space="preserve">таких объектов, </w:t>
      </w:r>
      <w:r w:rsidRPr="00A47D37">
        <w:rPr>
          <w:rFonts w:ascii="Times New Roman" w:hAnsi="Times New Roman" w:cs="Times New Roman"/>
          <w:sz w:val="24"/>
          <w:szCs w:val="24"/>
        </w:rPr>
        <w:t xml:space="preserve">срок предоставления услуги составляет не более </w:t>
      </w:r>
      <w:r w:rsidR="00A661C9" w:rsidRPr="00A47D37">
        <w:rPr>
          <w:rFonts w:ascii="Times New Roman" w:hAnsi="Times New Roman" w:cs="Times New Roman"/>
          <w:sz w:val="24"/>
          <w:szCs w:val="24"/>
        </w:rPr>
        <w:t>2</w:t>
      </w:r>
      <w:r w:rsidRPr="00A47D37">
        <w:rPr>
          <w:rFonts w:ascii="Times New Roman" w:hAnsi="Times New Roman" w:cs="Times New Roman"/>
          <w:sz w:val="24"/>
          <w:szCs w:val="24"/>
        </w:rPr>
        <w:t xml:space="preserve">0 </w:t>
      </w:r>
      <w:r w:rsidR="00A661C9" w:rsidRPr="00A47D37">
        <w:rPr>
          <w:rFonts w:ascii="Times New Roman" w:hAnsi="Times New Roman" w:cs="Times New Roman"/>
          <w:sz w:val="24"/>
          <w:szCs w:val="24"/>
        </w:rPr>
        <w:t>рабочих</w:t>
      </w:r>
      <w:r w:rsidRPr="00A47D37">
        <w:rPr>
          <w:rFonts w:ascii="Times New Roman" w:hAnsi="Times New Roman" w:cs="Times New Roman"/>
          <w:sz w:val="24"/>
          <w:szCs w:val="24"/>
        </w:rPr>
        <w:t xml:space="preserve"> дней.</w:t>
      </w:r>
    </w:p>
    <w:p w:rsidR="00726376" w:rsidRPr="00A47D37" w:rsidRDefault="00726376" w:rsidP="00726376">
      <w:pPr>
        <w:spacing w:after="0" w:line="240" w:lineRule="auto"/>
        <w:ind w:left="709"/>
        <w:jc w:val="both"/>
        <w:rPr>
          <w:rFonts w:ascii="Times New Roman" w:hAnsi="Times New Roman" w:cs="Times New Roman"/>
          <w:sz w:val="24"/>
          <w:szCs w:val="24"/>
        </w:rPr>
      </w:pP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Принятие решения о предоставлении услуги (формирование решения)</w:t>
      </w:r>
    </w:p>
    <w:p w:rsidR="00177F31" w:rsidRPr="00A47D37" w:rsidRDefault="00177F31" w:rsidP="008D4682">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Специалист УАиГ </w:t>
      </w:r>
      <w:r w:rsidR="00E6115F" w:rsidRPr="00A47D37">
        <w:rPr>
          <w:rFonts w:ascii="Times New Roman" w:hAnsi="Times New Roman" w:cs="Times New Roman"/>
          <w:sz w:val="24"/>
          <w:szCs w:val="24"/>
        </w:rPr>
        <w:t xml:space="preserve">района </w:t>
      </w:r>
      <w:r w:rsidRPr="00A47D37">
        <w:rPr>
          <w:rFonts w:ascii="Times New Roman" w:hAnsi="Times New Roman" w:cs="Times New Roman"/>
          <w:sz w:val="24"/>
          <w:szCs w:val="24"/>
        </w:rPr>
        <w:t xml:space="preserve">по итогам проверки, указанной в </w:t>
      </w:r>
      <w:hyperlink w:anchor="п3_5" w:history="1">
        <w:r w:rsidRPr="00A47D37">
          <w:rPr>
            <w:rStyle w:val="aa"/>
            <w:rFonts w:ascii="Times New Roman" w:hAnsi="Times New Roman" w:cs="Times New Roman"/>
            <w:sz w:val="24"/>
            <w:szCs w:val="24"/>
          </w:rPr>
          <w:t>пункте 3.5</w:t>
        </w:r>
      </w:hyperlink>
      <w:r w:rsidRPr="00A47D37">
        <w:rPr>
          <w:rFonts w:ascii="Times New Roman" w:hAnsi="Times New Roman" w:cs="Times New Roman"/>
          <w:sz w:val="24"/>
          <w:szCs w:val="24"/>
        </w:rPr>
        <w:t xml:space="preserve"> настоящего Административного регламента, принимает одно из следующих решений:</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1) Выдача </w:t>
      </w:r>
      <w:r w:rsidR="00A661C9" w:rsidRPr="00A47D37">
        <w:rPr>
          <w:rFonts w:ascii="Times New Roman" w:hAnsi="Times New Roman" w:cs="Times New Roman"/>
          <w:sz w:val="24"/>
          <w:szCs w:val="24"/>
        </w:rPr>
        <w:t>заявителю уведомления о соответствии.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2) </w:t>
      </w:r>
      <w:r w:rsidR="00A661C9" w:rsidRPr="00A47D37">
        <w:rPr>
          <w:rFonts w:ascii="Times New Roman" w:hAnsi="Times New Roman" w:cs="Times New Roman"/>
          <w:sz w:val="24"/>
          <w:szCs w:val="24"/>
        </w:rPr>
        <w:t>Выдача заявителю уведомления о несоответствии.</w:t>
      </w:r>
    </w:p>
    <w:p w:rsidR="00A661C9" w:rsidRPr="00A47D37" w:rsidRDefault="00A661C9"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3) Выдача заявителю решения об отказе в предоставлении услуги в части исправления технической(-их) ошибки(-</w:t>
      </w:r>
      <w:proofErr w:type="spellStart"/>
      <w:r w:rsidRPr="00A47D37">
        <w:rPr>
          <w:rFonts w:ascii="Times New Roman" w:hAnsi="Times New Roman" w:cs="Times New Roman"/>
          <w:sz w:val="24"/>
          <w:szCs w:val="24"/>
        </w:rPr>
        <w:t>ок</w:t>
      </w:r>
      <w:proofErr w:type="spellEnd"/>
      <w:r w:rsidRPr="00A47D37">
        <w:rPr>
          <w:rFonts w:ascii="Times New Roman" w:hAnsi="Times New Roman" w:cs="Times New Roman"/>
          <w:sz w:val="24"/>
          <w:szCs w:val="24"/>
        </w:rPr>
        <w:t>) в уведомлении о соответствии и выдачи повторного экземпляра (дубликата) уведомления о соответствии.</w:t>
      </w:r>
    </w:p>
    <w:p w:rsidR="00726376" w:rsidRPr="00A47D37"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 случаях, предусмотренных законодательством Российской Федерации (субъекта Российской Федерации)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
    <w:p w:rsidR="00726376" w:rsidRPr="00A47D37"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Подготовленный проект решения по услуге представляется для проверки начальнику УАиГ</w:t>
      </w:r>
      <w:r w:rsidR="000A0E2B"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xml:space="preserve">. </w:t>
      </w:r>
    </w:p>
    <w:p w:rsidR="00726376" w:rsidRPr="00A47D37"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В случае наличия замечаний по оформлению документа проект решения по услуге возвращается ответственному исполнителю на доработку. </w:t>
      </w:r>
    </w:p>
    <w:p w:rsidR="00726376" w:rsidRPr="00A47D37"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 случае правильности оформления проектов документов, начальник УАиГ, уполномоченный осуществлять такую проверку, визирует проект решения по услуге.</w:t>
      </w:r>
    </w:p>
    <w:p w:rsidR="00726376" w:rsidRPr="00A47D37"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 случае согласия с принятыми решениями и правильности оформления документов начальник УАиГ, уполномоченный подписывать документ подписывает проект решения по услуге.</w:t>
      </w:r>
    </w:p>
    <w:p w:rsidR="00DE391F" w:rsidRPr="00A47D37" w:rsidRDefault="00DE391F" w:rsidP="00DE391F">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Критерием принятия решения о выполнении административных процедур в рамках соответствующего Административного действия является наличие в УАиГ района документов (сведений), необходимых для принятия решения по услуге и отсутствие оснований для принятия решения об отказе в предоставлении услуги, предусмотренных </w:t>
      </w:r>
      <w:hyperlink w:anchor="п2_10" w:history="1">
        <w:r w:rsidRPr="00A47D37">
          <w:rPr>
            <w:rStyle w:val="aa"/>
            <w:rFonts w:ascii="Times New Roman" w:hAnsi="Times New Roman" w:cs="Times New Roman"/>
            <w:sz w:val="24"/>
            <w:szCs w:val="24"/>
          </w:rPr>
          <w:t>пунктом 2.10</w:t>
        </w:r>
      </w:hyperlink>
      <w:r w:rsidRPr="00A47D37">
        <w:rPr>
          <w:rFonts w:ascii="Times New Roman" w:hAnsi="Times New Roman" w:cs="Times New Roman"/>
          <w:sz w:val="24"/>
          <w:szCs w:val="24"/>
        </w:rPr>
        <w:t xml:space="preserve"> настоящего Административного регламента</w:t>
      </w:r>
    </w:p>
    <w:p w:rsidR="00726376" w:rsidRPr="00A47D37"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Результатом выполнения административной процедуры является оформление специалистом УАиГ</w:t>
      </w:r>
      <w:r w:rsidR="000A0E2B"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xml:space="preserve"> документа о предоставлении либо об отказе в предоставлении муниципальной услуги и его подписание начальником УАиГ</w:t>
      </w:r>
      <w:r w:rsidR="000A0E2B"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уполномоченным подписывать документ.</w:t>
      </w:r>
    </w:p>
    <w:p w:rsidR="00726376" w:rsidRPr="00A47D37"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Способом фиксации выполнения административной процедуры является передача проекта решения по услуге специалисту УАиГ</w:t>
      </w:r>
      <w:r w:rsidR="00DE391F"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xml:space="preserve">, ответственному за выдачу результата заявителю. </w:t>
      </w:r>
    </w:p>
    <w:p w:rsidR="00726376" w:rsidRPr="00A47D37" w:rsidRDefault="00726376" w:rsidP="000A0E2B">
      <w:pPr>
        <w:numPr>
          <w:ilvl w:val="0"/>
          <w:numId w:val="30"/>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 xml:space="preserve">Максимальная продолжительность указанной процедуры составляет до 1 часа. </w:t>
      </w:r>
    </w:p>
    <w:p w:rsidR="00DE391F" w:rsidRPr="00A47D37" w:rsidRDefault="00DE391F" w:rsidP="00DE391F">
      <w:pPr>
        <w:spacing w:after="0" w:line="240" w:lineRule="auto"/>
        <w:ind w:left="709"/>
        <w:jc w:val="both"/>
        <w:rPr>
          <w:rFonts w:ascii="Times New Roman" w:hAnsi="Times New Roman" w:cs="Times New Roman"/>
          <w:sz w:val="24"/>
          <w:szCs w:val="24"/>
        </w:rPr>
      </w:pP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Выдача результата предоставления муниципальной услуги</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Основанием для начала административной процедуры является поступление специалисту УАиГ</w:t>
      </w:r>
      <w:r w:rsidR="00E6115F"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xml:space="preserve">, ответственному за выдачу документов, готового результата по услуге. </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Специалист УАиГ</w:t>
      </w:r>
      <w:r w:rsidR="00E6115F"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ответственный за выдачу документов, выполняет следующие административные действия: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регистрирует поступивший документ в соответствующем журнале;</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 выдает под роспись подготовленный документ либо направляет результат по услуге почтовым отправлением, либо направляет результат в электронной форме на «Личный кабинет» заявителя в ЕПГУ и/или РПГУ.</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Выдача результата предоставления муниципальной услуги производится в помещении Администрации ежедневно в рабочее время и производится лично заявителю или уполномоченному им лицу при предъявлении документов, удостоверяющих личность и полномочия представителя (доверенность).</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В случае неявки заявителя или его уполномоченного представителя в установленный срок результат предоставления муниципальной услуги хранится в УАиГ</w:t>
      </w:r>
      <w:r w:rsidR="00E6115F" w:rsidRPr="00A47D37">
        <w:rPr>
          <w:rFonts w:ascii="Times New Roman" w:hAnsi="Times New Roman" w:cs="Times New Roman"/>
          <w:sz w:val="24"/>
          <w:szCs w:val="24"/>
        </w:rPr>
        <w:t xml:space="preserve"> района</w:t>
      </w:r>
      <w:r w:rsidRPr="00A47D37">
        <w:rPr>
          <w:rFonts w:ascii="Times New Roman" w:hAnsi="Times New Roman" w:cs="Times New Roman"/>
          <w:i/>
          <w:sz w:val="24"/>
          <w:szCs w:val="24"/>
        </w:rPr>
        <w:t>,</w:t>
      </w:r>
      <w:r w:rsidRPr="00A47D37">
        <w:rPr>
          <w:rFonts w:ascii="Times New Roman" w:hAnsi="Times New Roman" w:cs="Times New Roman"/>
          <w:sz w:val="24"/>
          <w:szCs w:val="24"/>
        </w:rPr>
        <w:t xml:space="preserve"> до востребования.</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В случае поступления заявления в порядке, предусмотренном </w:t>
      </w:r>
      <w:r w:rsidR="00A661C9" w:rsidRPr="00A47D37">
        <w:rPr>
          <w:rFonts w:ascii="Times New Roman" w:hAnsi="Times New Roman" w:cs="Times New Roman"/>
          <w:sz w:val="24"/>
          <w:szCs w:val="24"/>
        </w:rPr>
        <w:t>под</w:t>
      </w:r>
      <w:hyperlink w:anchor="п2_6_6" w:history="1">
        <w:r w:rsidRPr="00A47D37">
          <w:rPr>
            <w:rStyle w:val="aa"/>
            <w:rFonts w:ascii="Times New Roman" w:hAnsi="Times New Roman" w:cs="Times New Roman"/>
            <w:sz w:val="24"/>
            <w:szCs w:val="24"/>
          </w:rPr>
          <w:t>пунктом 2.6.</w:t>
        </w:r>
        <w:r w:rsidR="00A661C9" w:rsidRPr="00A47D37">
          <w:rPr>
            <w:rStyle w:val="aa"/>
            <w:rFonts w:ascii="Times New Roman" w:hAnsi="Times New Roman" w:cs="Times New Roman"/>
            <w:sz w:val="24"/>
            <w:szCs w:val="24"/>
          </w:rPr>
          <w:t>9</w:t>
        </w:r>
      </w:hyperlink>
      <w:r w:rsidRPr="00A47D37">
        <w:rPr>
          <w:rFonts w:ascii="Times New Roman" w:hAnsi="Times New Roman" w:cs="Times New Roman"/>
          <w:sz w:val="24"/>
          <w:szCs w:val="24"/>
        </w:rPr>
        <w:t xml:space="preserve"> настоящего Административного регламента, специалист, ответственный за выдачу документов, направляет письмо почтовым отправлением. </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При обращении за предоставлением муниципальной услуги в ГАУ «МФЦ РС(Я)» результат предоставления муниципальной услуги направляется в ГАУ «МФЦ РС(Я)» для выдачи результата заявителю.</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В случае поступления заявления в порядке, предусмотренном </w:t>
      </w:r>
      <w:r w:rsidR="00D74BC3">
        <w:rPr>
          <w:rFonts w:ascii="Times New Roman" w:hAnsi="Times New Roman" w:cs="Times New Roman"/>
          <w:sz w:val="24"/>
          <w:szCs w:val="24"/>
        </w:rPr>
        <w:t>под</w:t>
      </w:r>
      <w:r w:rsidRPr="00A47D37">
        <w:rPr>
          <w:rFonts w:ascii="Times New Roman" w:hAnsi="Times New Roman" w:cs="Times New Roman"/>
          <w:sz w:val="24"/>
          <w:szCs w:val="24"/>
        </w:rPr>
        <w:t>пунктом 2.6.</w:t>
      </w:r>
      <w:r w:rsidR="00B41833" w:rsidRPr="00A47D37">
        <w:rPr>
          <w:rFonts w:ascii="Times New Roman" w:hAnsi="Times New Roman" w:cs="Times New Roman"/>
          <w:sz w:val="24"/>
          <w:szCs w:val="24"/>
        </w:rPr>
        <w:t>15</w:t>
      </w:r>
      <w:r w:rsidRPr="00A47D37">
        <w:rPr>
          <w:rFonts w:ascii="Times New Roman" w:hAnsi="Times New Roman" w:cs="Times New Roman"/>
          <w:sz w:val="24"/>
          <w:szCs w:val="24"/>
        </w:rPr>
        <w:t xml:space="preserve"> настоящего Административного регламента, специалист УАиГ </w:t>
      </w:r>
      <w:r w:rsidR="00E6115F" w:rsidRPr="00A47D37">
        <w:rPr>
          <w:rFonts w:ascii="Times New Roman" w:hAnsi="Times New Roman" w:cs="Times New Roman"/>
          <w:sz w:val="24"/>
          <w:szCs w:val="24"/>
        </w:rPr>
        <w:t xml:space="preserve">района </w:t>
      </w:r>
      <w:r w:rsidRPr="00A47D37">
        <w:rPr>
          <w:rFonts w:ascii="Times New Roman" w:hAnsi="Times New Roman" w:cs="Times New Roman"/>
          <w:sz w:val="24"/>
          <w:szCs w:val="24"/>
        </w:rPr>
        <w:t>направляет результат муниципальной услуги в электронной форме посредством ЕПГУ и/или РПГУ.</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Заявителю в качестве результата предоставления услуги обеспечивается по его выбору возможность получения:</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177F31" w:rsidRPr="00A47D37" w:rsidRDefault="00177F31" w:rsidP="00177F31">
      <w:pPr>
        <w:spacing w:after="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t>в) информации из государственных информационных систем в случаях, предусмотренных законодательством Российской Федерации.</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Критерием принятия решения о выполнении административных процедур в рамках соответствующего административного действия является поступление специалисту УАиГ</w:t>
      </w:r>
      <w:r w:rsidR="00E6115F"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xml:space="preserve">, ответственному за выдачу документов, результата по услуге. </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Результатом выполнения административной процедуры является выдача заявителю результата по услуге. </w:t>
      </w:r>
    </w:p>
    <w:p w:rsidR="00177F31" w:rsidRPr="00A47D37" w:rsidRDefault="00177F31" w:rsidP="008D4682">
      <w:pPr>
        <w:numPr>
          <w:ilvl w:val="0"/>
          <w:numId w:val="31"/>
        </w:numPr>
        <w:spacing w:after="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Способом фиксации результата выполнения административной процедуры является получение заявителем под роспись либо в личном кабинете на ЕПГУ и /или РПГУ результата по услуге.</w:t>
      </w:r>
    </w:p>
    <w:p w:rsidR="00177F31" w:rsidRPr="00A47D37" w:rsidRDefault="00177F31" w:rsidP="008D4682">
      <w:pPr>
        <w:numPr>
          <w:ilvl w:val="0"/>
          <w:numId w:val="31"/>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Максимальная продолжительность административной процедуры выдачи результата муниципальной услуги составляет один рабочий день и не включается в общий срок предоставления государственной услуги.</w:t>
      </w:r>
    </w:p>
    <w:p w:rsidR="00177F31" w:rsidRPr="00A47D37" w:rsidRDefault="00177F31" w:rsidP="008D4682">
      <w:pPr>
        <w:numPr>
          <w:ilvl w:val="0"/>
          <w:numId w:val="13"/>
        </w:numPr>
        <w:spacing w:after="120" w:line="240" w:lineRule="auto"/>
        <w:ind w:left="0" w:firstLine="0"/>
        <w:jc w:val="center"/>
        <w:rPr>
          <w:rFonts w:ascii="Times New Roman" w:hAnsi="Times New Roman" w:cs="Times New Roman"/>
          <w:b/>
          <w:bCs/>
          <w:sz w:val="24"/>
          <w:szCs w:val="24"/>
        </w:rPr>
      </w:pPr>
      <w:r w:rsidRPr="00A47D37">
        <w:rPr>
          <w:rFonts w:ascii="Times New Roman" w:hAnsi="Times New Roman" w:cs="Times New Roman"/>
          <w:b/>
          <w:bCs/>
          <w:sz w:val="24"/>
          <w:szCs w:val="24"/>
        </w:rPr>
        <w:t xml:space="preserve">ФОРМЫ КОНТРОЛЯ ЗА ИСПОЛНЕНИЕМ </w:t>
      </w:r>
    </w:p>
    <w:p w:rsidR="00177F31" w:rsidRPr="00A47D37" w:rsidRDefault="00177F31" w:rsidP="00177F31">
      <w:pPr>
        <w:spacing w:after="120" w:line="240" w:lineRule="auto"/>
        <w:jc w:val="center"/>
        <w:rPr>
          <w:rFonts w:ascii="Times New Roman" w:hAnsi="Times New Roman" w:cs="Times New Roman"/>
          <w:b/>
          <w:bCs/>
          <w:sz w:val="24"/>
          <w:szCs w:val="24"/>
        </w:rPr>
      </w:pPr>
      <w:r w:rsidRPr="00A47D37">
        <w:rPr>
          <w:rFonts w:ascii="Times New Roman" w:hAnsi="Times New Roman" w:cs="Times New Roman"/>
          <w:b/>
          <w:bCs/>
          <w:sz w:val="24"/>
          <w:szCs w:val="24"/>
        </w:rPr>
        <w:t>АДМИНИСТРАТИВНОГО РЕГЛАМЕНТА</w:t>
      </w:r>
    </w:p>
    <w:p w:rsidR="00177F31" w:rsidRPr="00A47D37" w:rsidRDefault="00177F31" w:rsidP="008D4682">
      <w:pPr>
        <w:numPr>
          <w:ilvl w:val="1"/>
          <w:numId w:val="13"/>
        </w:numPr>
        <w:spacing w:after="120" w:line="240" w:lineRule="auto"/>
        <w:ind w:left="0" w:firstLine="0"/>
        <w:jc w:val="center"/>
        <w:rPr>
          <w:rFonts w:ascii="Times New Roman" w:hAnsi="Times New Roman" w:cs="Times New Roman"/>
          <w:b/>
          <w:i/>
          <w:iCs/>
          <w:sz w:val="24"/>
          <w:szCs w:val="24"/>
        </w:rPr>
      </w:pPr>
      <w:r w:rsidRPr="00A47D37">
        <w:rPr>
          <w:rFonts w:ascii="Times New Roman" w:hAnsi="Times New Roman" w:cs="Times New Roman"/>
          <w:b/>
          <w:sz w:val="24"/>
          <w:szCs w:val="24"/>
        </w:rPr>
        <w:lastRenderedPageBreak/>
        <w:t>Порядок осуществления текущего контроля за соблюдение и исполнением ответственными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B41833" w:rsidRPr="00A47D37" w:rsidRDefault="00B41833"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Главой </w:t>
      </w:r>
      <w:r w:rsidR="00D74BC3">
        <w:rPr>
          <w:rFonts w:ascii="Times New Roman" w:hAnsi="Times New Roman" w:cs="Times New Roman"/>
          <w:sz w:val="24"/>
          <w:szCs w:val="24"/>
        </w:rPr>
        <w:t>Администрации</w:t>
      </w:r>
      <w:r w:rsidRPr="00A47D37">
        <w:rPr>
          <w:rFonts w:ascii="Times New Roman" w:hAnsi="Times New Roman" w:cs="Times New Roman"/>
          <w:sz w:val="24"/>
          <w:szCs w:val="24"/>
        </w:rPr>
        <w:t xml:space="preserve"> либо уполномоченным заместителем </w:t>
      </w:r>
      <w:r w:rsidR="00D74BC3">
        <w:rPr>
          <w:rFonts w:ascii="Times New Roman" w:hAnsi="Times New Roman" w:cs="Times New Roman"/>
          <w:sz w:val="24"/>
          <w:szCs w:val="24"/>
        </w:rPr>
        <w:t>Г</w:t>
      </w:r>
      <w:r w:rsidRPr="00A47D37">
        <w:rPr>
          <w:rFonts w:ascii="Times New Roman" w:hAnsi="Times New Roman" w:cs="Times New Roman"/>
          <w:sz w:val="24"/>
          <w:szCs w:val="24"/>
        </w:rPr>
        <w:t>лавы Администрации, курирующим вопросы предоставления муниципальной услуги</w:t>
      </w:r>
    </w:p>
    <w:p w:rsidR="00177F31" w:rsidRPr="00A47D37" w:rsidRDefault="00B41833"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ответственными муниципальными служащими осуществляется начальником УАиГ района либо его заместителем</w:t>
      </w:r>
      <w:r w:rsidR="00177F31" w:rsidRPr="00A47D37">
        <w:rPr>
          <w:rFonts w:ascii="Times New Roman" w:hAnsi="Times New Roman" w:cs="Times New Roman"/>
          <w:sz w:val="24"/>
          <w:szCs w:val="24"/>
        </w:rPr>
        <w:t>.</w:t>
      </w:r>
    </w:p>
    <w:p w:rsidR="00177F31" w:rsidRPr="00A47D37" w:rsidRDefault="00177F31" w:rsidP="008D4682">
      <w:pPr>
        <w:pStyle w:val="af"/>
        <w:numPr>
          <w:ilvl w:val="0"/>
          <w:numId w:val="32"/>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Периодичность осуществления текущего контроля устанавливается </w:t>
      </w:r>
      <w:r w:rsidR="002B7F39" w:rsidRPr="00A47D37">
        <w:rPr>
          <w:rFonts w:ascii="Times New Roman" w:hAnsi="Times New Roman" w:cs="Times New Roman"/>
          <w:sz w:val="24"/>
          <w:szCs w:val="24"/>
        </w:rPr>
        <w:t>Г</w:t>
      </w:r>
      <w:r w:rsidRPr="00A47D37">
        <w:rPr>
          <w:rFonts w:ascii="Times New Roman" w:hAnsi="Times New Roman" w:cs="Times New Roman"/>
          <w:sz w:val="24"/>
          <w:szCs w:val="24"/>
        </w:rPr>
        <w:t xml:space="preserve">лавой </w:t>
      </w:r>
      <w:r w:rsidR="00A661C9" w:rsidRPr="00A47D37">
        <w:rPr>
          <w:rFonts w:ascii="Times New Roman" w:hAnsi="Times New Roman" w:cs="Times New Roman"/>
          <w:sz w:val="24"/>
          <w:szCs w:val="24"/>
        </w:rPr>
        <w:t>Администрации</w:t>
      </w:r>
      <w:r w:rsidR="002B7F39" w:rsidRPr="00A47D37">
        <w:rPr>
          <w:rFonts w:ascii="Times New Roman" w:hAnsi="Times New Roman" w:cs="Times New Roman"/>
          <w:sz w:val="24"/>
          <w:szCs w:val="24"/>
        </w:rPr>
        <w:t xml:space="preserve"> </w:t>
      </w:r>
      <w:r w:rsidRPr="00A47D37">
        <w:rPr>
          <w:rFonts w:ascii="Times New Roman" w:hAnsi="Times New Roman" w:cs="Times New Roman"/>
          <w:sz w:val="24"/>
          <w:szCs w:val="24"/>
        </w:rPr>
        <w:t xml:space="preserve">либо уполномоченным заместителем </w:t>
      </w:r>
      <w:r w:rsidR="002B7F39" w:rsidRPr="00A47D37">
        <w:rPr>
          <w:rFonts w:ascii="Times New Roman" w:hAnsi="Times New Roman" w:cs="Times New Roman"/>
          <w:sz w:val="24"/>
          <w:szCs w:val="24"/>
        </w:rPr>
        <w:t>Г</w:t>
      </w:r>
      <w:r w:rsidRPr="00A47D37">
        <w:rPr>
          <w:rFonts w:ascii="Times New Roman" w:hAnsi="Times New Roman" w:cs="Times New Roman"/>
          <w:sz w:val="24"/>
          <w:szCs w:val="24"/>
        </w:rPr>
        <w:t>лавы</w:t>
      </w:r>
      <w:r w:rsidR="00A661C9" w:rsidRPr="00A47D37">
        <w:rPr>
          <w:rFonts w:ascii="Times New Roman" w:hAnsi="Times New Roman" w:cs="Times New Roman"/>
          <w:sz w:val="24"/>
          <w:szCs w:val="24"/>
        </w:rPr>
        <w:t xml:space="preserve"> Администрации</w:t>
      </w:r>
      <w:r w:rsidRPr="00A47D37">
        <w:rPr>
          <w:rFonts w:ascii="Times New Roman" w:hAnsi="Times New Roman" w:cs="Times New Roman"/>
          <w:sz w:val="24"/>
          <w:szCs w:val="24"/>
        </w:rPr>
        <w:t>, курирующим вопросы предоставления муниципальной услуги.</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77F31" w:rsidRPr="00A47D37"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Контроль за полнотой и качеством </w:t>
      </w:r>
      <w:r w:rsidR="00A661C9" w:rsidRPr="00A47D37">
        <w:rPr>
          <w:rFonts w:ascii="Times New Roman" w:hAnsi="Times New Roman" w:cs="Times New Roman"/>
          <w:sz w:val="24"/>
          <w:szCs w:val="24"/>
        </w:rPr>
        <w:t>предоставления Администрацией</w:t>
      </w:r>
      <w:r w:rsidRPr="00A47D37">
        <w:rPr>
          <w:rFonts w:ascii="Times New Roman" w:hAnsi="Times New Roman" w:cs="Times New Roman"/>
          <w:sz w:val="24"/>
          <w:szCs w:val="24"/>
        </w:rPr>
        <w:t xml:space="preserve">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муниципальных </w:t>
      </w:r>
      <w:r w:rsidR="00A661C9" w:rsidRPr="00A47D37">
        <w:rPr>
          <w:rFonts w:ascii="Times New Roman" w:hAnsi="Times New Roman" w:cs="Times New Roman"/>
          <w:sz w:val="24"/>
          <w:szCs w:val="24"/>
        </w:rPr>
        <w:t>служащих Администрации</w:t>
      </w:r>
      <w:r w:rsidRPr="00A47D37">
        <w:rPr>
          <w:rFonts w:ascii="Times New Roman" w:hAnsi="Times New Roman" w:cs="Times New Roman"/>
          <w:sz w:val="24"/>
          <w:szCs w:val="24"/>
        </w:rPr>
        <w:t>.</w:t>
      </w:r>
    </w:p>
    <w:p w:rsidR="00177F31" w:rsidRPr="00A47D37"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Порядок и периодичность проведения плановых проверок выполнения УАиГ</w:t>
      </w:r>
      <w:r w:rsidR="004A713A" w:rsidRPr="00A47D37">
        <w:rPr>
          <w:rFonts w:ascii="Times New Roman" w:hAnsi="Times New Roman" w:cs="Times New Roman"/>
          <w:sz w:val="24"/>
          <w:szCs w:val="24"/>
        </w:rPr>
        <w:t xml:space="preserve"> района</w:t>
      </w:r>
      <w:r w:rsidRPr="00A47D37">
        <w:rPr>
          <w:rFonts w:ascii="Times New Roman" w:hAnsi="Times New Roman" w:cs="Times New Roman"/>
          <w:sz w:val="24"/>
          <w:szCs w:val="24"/>
        </w:rPr>
        <w:t xml:space="preserve">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w:t>
      </w:r>
      <w:proofErr w:type="gramStart"/>
      <w:r w:rsidRPr="00A47D37">
        <w:rPr>
          <w:rFonts w:ascii="Times New Roman" w:hAnsi="Times New Roman" w:cs="Times New Roman"/>
          <w:sz w:val="24"/>
          <w:szCs w:val="24"/>
        </w:rPr>
        <w:t>работы  Администрации</w:t>
      </w:r>
      <w:proofErr w:type="gramEnd"/>
      <w:r w:rsidRPr="00A47D37">
        <w:rPr>
          <w:rFonts w:ascii="Times New Roman" w:hAnsi="Times New Roman" w:cs="Times New Roman"/>
          <w:sz w:val="24"/>
          <w:szCs w:val="24"/>
        </w:rPr>
        <w:t xml:space="preserve"> на текущий год.</w:t>
      </w:r>
    </w:p>
    <w:p w:rsidR="00177F31" w:rsidRPr="00A47D37"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Решение об осуществлении плановых и внеплановых проверок полноты и качества предоставления муниципальной услуги принимается Главой </w:t>
      </w:r>
      <w:r w:rsidR="00D74BC3">
        <w:rPr>
          <w:rFonts w:ascii="Times New Roman" w:hAnsi="Times New Roman" w:cs="Times New Roman"/>
          <w:sz w:val="24"/>
          <w:szCs w:val="24"/>
        </w:rPr>
        <w:t>Администрации</w:t>
      </w:r>
      <w:r w:rsidR="004A713A" w:rsidRPr="00A47D37">
        <w:rPr>
          <w:rFonts w:ascii="Times New Roman" w:hAnsi="Times New Roman" w:cs="Times New Roman"/>
          <w:sz w:val="24"/>
          <w:szCs w:val="24"/>
        </w:rPr>
        <w:t xml:space="preserve"> </w:t>
      </w:r>
      <w:r w:rsidRPr="00A47D37">
        <w:rPr>
          <w:rFonts w:ascii="Times New Roman" w:hAnsi="Times New Roman" w:cs="Times New Roman"/>
          <w:sz w:val="24"/>
          <w:szCs w:val="24"/>
        </w:rPr>
        <w:t>либо уполномоченным заместителем Главы</w:t>
      </w:r>
      <w:r w:rsidR="00D74BC3">
        <w:rPr>
          <w:rFonts w:ascii="Times New Roman" w:hAnsi="Times New Roman" w:cs="Times New Roman"/>
          <w:sz w:val="24"/>
          <w:szCs w:val="24"/>
        </w:rPr>
        <w:t xml:space="preserve"> Администрации</w:t>
      </w:r>
      <w:r w:rsidRPr="00A47D37">
        <w:rPr>
          <w:rFonts w:ascii="Times New Roman" w:hAnsi="Times New Roman" w:cs="Times New Roman"/>
          <w:sz w:val="24"/>
          <w:szCs w:val="24"/>
        </w:rPr>
        <w:t>, курирующим вопросы предоставления муниципальной услуги.</w:t>
      </w:r>
    </w:p>
    <w:p w:rsidR="00177F31" w:rsidRPr="00A47D37"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 Плановые проверки проводятся не реже 1 раза в 3 года.</w:t>
      </w:r>
    </w:p>
    <w:p w:rsidR="00177F31" w:rsidRPr="00A47D37"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Плановые и внеплановые проверки полноты и качества предоставления муниципальной услуги УАиГ </w:t>
      </w:r>
      <w:r w:rsidR="004A713A" w:rsidRPr="00A47D37">
        <w:rPr>
          <w:rFonts w:ascii="Times New Roman" w:hAnsi="Times New Roman" w:cs="Times New Roman"/>
          <w:sz w:val="24"/>
          <w:szCs w:val="24"/>
        </w:rPr>
        <w:t xml:space="preserve">района </w:t>
      </w:r>
      <w:r w:rsidRPr="00A47D37">
        <w:rPr>
          <w:rFonts w:ascii="Times New Roman" w:hAnsi="Times New Roman" w:cs="Times New Roman"/>
          <w:sz w:val="24"/>
          <w:szCs w:val="24"/>
        </w:rPr>
        <w:t>осуществляются структурным подразделением Администрации, ответственным за организацию работы по рассмотрению обращений граждан, и уполномоченными муниципальными служащими на основании соответствующих ведомственных нормативных правовых актов. Проверки проводятся с целью выявления и устранения нарушений прав заявителей и привлечения виновных лиц к ответственности.</w:t>
      </w:r>
    </w:p>
    <w:p w:rsidR="00177F31" w:rsidRPr="00A47D37" w:rsidRDefault="00177F31" w:rsidP="008D4682">
      <w:pPr>
        <w:pStyle w:val="af"/>
        <w:numPr>
          <w:ilvl w:val="0"/>
          <w:numId w:val="33"/>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Результаты проверок отражаются отдельной справкой или актом.</w:t>
      </w:r>
    </w:p>
    <w:p w:rsidR="00177F31" w:rsidRPr="00A47D37" w:rsidRDefault="00177F31" w:rsidP="008D4682">
      <w:pPr>
        <w:pStyle w:val="af"/>
        <w:numPr>
          <w:ilvl w:val="0"/>
          <w:numId w:val="33"/>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 Внеплановые проверки УАиГ </w:t>
      </w:r>
      <w:r w:rsidR="004A713A" w:rsidRPr="00A47D37">
        <w:rPr>
          <w:rFonts w:ascii="Times New Roman" w:hAnsi="Times New Roman" w:cs="Times New Roman"/>
          <w:sz w:val="24"/>
          <w:szCs w:val="24"/>
        </w:rPr>
        <w:t xml:space="preserve">района </w:t>
      </w:r>
      <w:r w:rsidRPr="00A47D37">
        <w:rPr>
          <w:rFonts w:ascii="Times New Roman" w:hAnsi="Times New Roman" w:cs="Times New Roman"/>
          <w:sz w:val="24"/>
          <w:szCs w:val="24"/>
        </w:rPr>
        <w:t xml:space="preserve">по вопросу предоставления муниципальной услуги проводит уполномоченное структурное </w:t>
      </w:r>
      <w:proofErr w:type="gramStart"/>
      <w:r w:rsidRPr="00A47D37">
        <w:rPr>
          <w:rFonts w:ascii="Times New Roman" w:hAnsi="Times New Roman" w:cs="Times New Roman"/>
          <w:sz w:val="24"/>
          <w:szCs w:val="24"/>
        </w:rPr>
        <w:t>подразделение  Администрации</w:t>
      </w:r>
      <w:proofErr w:type="gramEnd"/>
      <w:r w:rsidRPr="00A47D37">
        <w:rPr>
          <w:rFonts w:ascii="Times New Roman" w:hAnsi="Times New Roman" w:cs="Times New Roman"/>
          <w:sz w:val="24"/>
          <w:szCs w:val="24"/>
        </w:rPr>
        <w:t xml:space="preserve"> на основании жалоб заинтересованных лиц и по результатам проверки составляет акты с указанием выявленных нарушений.</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Ответственность муниципальных служащих за решения и действия (бездействие), принимаемые (осуществляемые) ими в ходе предоставления муниципальной услуги</w:t>
      </w:r>
    </w:p>
    <w:p w:rsidR="00177F31" w:rsidRPr="00A47D37" w:rsidRDefault="00177F31" w:rsidP="00177F31">
      <w:pPr>
        <w:spacing w:after="120" w:line="240" w:lineRule="auto"/>
        <w:ind w:firstLine="709"/>
        <w:jc w:val="both"/>
        <w:rPr>
          <w:rFonts w:ascii="Times New Roman" w:hAnsi="Times New Roman" w:cs="Times New Roman"/>
          <w:sz w:val="24"/>
          <w:szCs w:val="24"/>
        </w:rPr>
      </w:pPr>
      <w:r w:rsidRPr="00A47D37">
        <w:rPr>
          <w:rFonts w:ascii="Times New Roman" w:hAnsi="Times New Roman" w:cs="Times New Roman"/>
          <w:sz w:val="24"/>
          <w:szCs w:val="24"/>
        </w:rPr>
        <w:lastRenderedPageBreak/>
        <w:t xml:space="preserve">4.3.1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 Персональная ответственность муниципальных </w:t>
      </w:r>
      <w:r w:rsidR="00D74BC3" w:rsidRPr="00A47D37">
        <w:rPr>
          <w:rFonts w:ascii="Times New Roman" w:hAnsi="Times New Roman" w:cs="Times New Roman"/>
          <w:sz w:val="24"/>
          <w:szCs w:val="24"/>
        </w:rPr>
        <w:t>служащих Администрации</w:t>
      </w:r>
      <w:r w:rsidRPr="00A47D37">
        <w:rPr>
          <w:rFonts w:ascii="Times New Roman" w:hAnsi="Times New Roman" w:cs="Times New Roman"/>
          <w:sz w:val="24"/>
          <w:szCs w:val="24"/>
        </w:rPr>
        <w:t xml:space="preserve">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177F31" w:rsidRPr="00A47D37" w:rsidRDefault="00177F31" w:rsidP="008D4682">
      <w:pPr>
        <w:numPr>
          <w:ilvl w:val="1"/>
          <w:numId w:val="13"/>
        </w:numPr>
        <w:spacing w:after="120" w:line="240" w:lineRule="auto"/>
        <w:ind w:left="0" w:firstLine="709"/>
        <w:jc w:val="center"/>
        <w:rPr>
          <w:rFonts w:ascii="Times New Roman" w:hAnsi="Times New Roman" w:cs="Times New Roman"/>
          <w:b/>
          <w:iCs/>
          <w:sz w:val="24"/>
          <w:szCs w:val="24"/>
        </w:rPr>
      </w:pPr>
      <w:r w:rsidRPr="00A47D37">
        <w:rPr>
          <w:rFonts w:ascii="Times New Roman" w:hAnsi="Times New Roman" w:cs="Times New Roman"/>
          <w:b/>
          <w:iCs/>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77F31" w:rsidRPr="00A47D37"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Контроль за предоставлением муниципальной услуги со стороны граждан, их объединений и организаций не предусмотрен.</w:t>
      </w:r>
    </w:p>
    <w:p w:rsidR="00177F31" w:rsidRPr="00A47D37"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муниципальными </w:t>
      </w:r>
      <w:r w:rsidR="00A661C9" w:rsidRPr="00A47D37">
        <w:rPr>
          <w:rFonts w:ascii="Times New Roman" w:hAnsi="Times New Roman" w:cs="Times New Roman"/>
          <w:sz w:val="24"/>
          <w:szCs w:val="24"/>
        </w:rPr>
        <w:t>служащими Администрации</w:t>
      </w:r>
      <w:r w:rsidRPr="00A47D37">
        <w:rPr>
          <w:rFonts w:ascii="Times New Roman" w:hAnsi="Times New Roman" w:cs="Times New Roman"/>
          <w:sz w:val="24"/>
          <w:szCs w:val="24"/>
        </w:rPr>
        <w:t>, ответственными за организацию работы по исполнению муниципальной услуги.</w:t>
      </w:r>
    </w:p>
    <w:p w:rsidR="00177F31" w:rsidRPr="00A47D37"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Муниципальный служащий, ответственный за прием заявлений и документов, несет персональную ответственность за своевременное направление запросов в органы исполнительной власти, органы местного самоуправления для получения документов и информации, необходимых для предоставления муниципальной услуги и за своевременное предоставление муниципальной услуги. Персональная ответственность муниципальных </w:t>
      </w:r>
      <w:r w:rsidR="00D74BC3" w:rsidRPr="00A47D37">
        <w:rPr>
          <w:rFonts w:ascii="Times New Roman" w:hAnsi="Times New Roman" w:cs="Times New Roman"/>
          <w:sz w:val="24"/>
          <w:szCs w:val="24"/>
        </w:rPr>
        <w:t>служащих Администрации</w:t>
      </w:r>
      <w:r w:rsidRPr="00A47D37">
        <w:rPr>
          <w:rFonts w:ascii="Times New Roman" w:hAnsi="Times New Roman" w:cs="Times New Roman"/>
          <w:sz w:val="24"/>
          <w:szCs w:val="24"/>
        </w:rPr>
        <w:t xml:space="preserve"> закрепляется в их должностных инструкциях в соответствии с требованиями законодательства Российской Федерации.</w:t>
      </w:r>
    </w:p>
    <w:p w:rsidR="00177F31" w:rsidRPr="00A47D37"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Периодичность осуществления текущего контроля устанавливается </w:t>
      </w:r>
      <w:r w:rsidR="00D74BC3" w:rsidRPr="00A47D37">
        <w:rPr>
          <w:rFonts w:ascii="Times New Roman" w:hAnsi="Times New Roman" w:cs="Times New Roman"/>
          <w:sz w:val="24"/>
          <w:szCs w:val="24"/>
        </w:rPr>
        <w:t>руководством Администрации</w:t>
      </w:r>
      <w:r w:rsidRPr="00A47D37">
        <w:rPr>
          <w:rFonts w:ascii="Times New Roman" w:hAnsi="Times New Roman" w:cs="Times New Roman"/>
          <w:sz w:val="24"/>
          <w:szCs w:val="24"/>
        </w:rPr>
        <w:t xml:space="preserve">.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муниципальных </w:t>
      </w:r>
      <w:r w:rsidR="00A661C9" w:rsidRPr="00A47D37">
        <w:rPr>
          <w:rFonts w:ascii="Times New Roman" w:hAnsi="Times New Roman" w:cs="Times New Roman"/>
          <w:sz w:val="24"/>
          <w:szCs w:val="24"/>
        </w:rPr>
        <w:t>служащих Администрации</w:t>
      </w:r>
      <w:r w:rsidRPr="00A47D37">
        <w:rPr>
          <w:rFonts w:ascii="Times New Roman" w:hAnsi="Times New Roman" w:cs="Times New Roman"/>
          <w:sz w:val="24"/>
          <w:szCs w:val="24"/>
        </w:rPr>
        <w:t>. По результатам этих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77F31" w:rsidRPr="00A47D37"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Проверки полноты и качества предоставления муниципальной услуги осуществляются на основании правовых </w:t>
      </w:r>
      <w:r w:rsidR="00D74BC3" w:rsidRPr="00A47D37">
        <w:rPr>
          <w:rFonts w:ascii="Times New Roman" w:hAnsi="Times New Roman" w:cs="Times New Roman"/>
          <w:sz w:val="24"/>
          <w:szCs w:val="24"/>
        </w:rPr>
        <w:t>актов Администрации</w:t>
      </w:r>
      <w:r w:rsidRPr="00A47D37">
        <w:rPr>
          <w:rFonts w:ascii="Times New Roman" w:hAnsi="Times New Roman" w:cs="Times New Roman"/>
          <w:sz w:val="24"/>
          <w:szCs w:val="24"/>
        </w:rPr>
        <w:t>.</w:t>
      </w:r>
    </w:p>
    <w:p w:rsidR="00177F31" w:rsidRPr="00A47D37" w:rsidRDefault="00177F31" w:rsidP="008D4682">
      <w:pPr>
        <w:pStyle w:val="af"/>
        <w:numPr>
          <w:ilvl w:val="0"/>
          <w:numId w:val="34"/>
        </w:numPr>
        <w:spacing w:after="0" w:line="240" w:lineRule="auto"/>
        <w:ind w:left="0" w:right="-1" w:firstLine="709"/>
        <w:jc w:val="both"/>
        <w:rPr>
          <w:rFonts w:ascii="Times New Roman" w:hAnsi="Times New Roman" w:cs="Times New Roman"/>
          <w:sz w:val="24"/>
          <w:szCs w:val="24"/>
        </w:rPr>
      </w:pPr>
      <w:r w:rsidRPr="00A47D37">
        <w:rPr>
          <w:rFonts w:ascii="Times New Roman" w:hAnsi="Times New Roman" w:cs="Times New Roman"/>
          <w:sz w:val="24"/>
          <w:szCs w:val="24"/>
        </w:rPr>
        <w:t xml:space="preserve">Проверки могут быть плановыми (осуществляться на основании планов </w:t>
      </w:r>
      <w:r w:rsidR="00D74BC3" w:rsidRPr="00A47D37">
        <w:rPr>
          <w:rFonts w:ascii="Times New Roman" w:hAnsi="Times New Roman" w:cs="Times New Roman"/>
          <w:sz w:val="24"/>
          <w:szCs w:val="24"/>
        </w:rPr>
        <w:t>работы Администрации</w:t>
      </w:r>
      <w:r w:rsidRPr="00A47D37">
        <w:rPr>
          <w:rFonts w:ascii="Times New Roman" w:hAnsi="Times New Roman" w:cs="Times New Roman"/>
          <w:sz w:val="24"/>
          <w:szCs w:val="24"/>
        </w:rPr>
        <w:t>) и внеплановыми.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заявителя.</w:t>
      </w:r>
    </w:p>
    <w:p w:rsidR="00177F31" w:rsidRPr="00A47D37" w:rsidRDefault="00177F31" w:rsidP="008D4682">
      <w:pPr>
        <w:numPr>
          <w:ilvl w:val="0"/>
          <w:numId w:val="34"/>
        </w:numPr>
        <w:spacing w:after="120" w:line="240" w:lineRule="auto"/>
        <w:ind w:left="0" w:firstLine="709"/>
        <w:jc w:val="both"/>
        <w:rPr>
          <w:rFonts w:ascii="Times New Roman" w:hAnsi="Times New Roman" w:cs="Times New Roman"/>
          <w:sz w:val="24"/>
          <w:szCs w:val="24"/>
        </w:rPr>
      </w:pPr>
      <w:r w:rsidRPr="00A47D37">
        <w:rPr>
          <w:rFonts w:ascii="Times New Roman" w:hAnsi="Times New Roman" w:cs="Times New Roman"/>
          <w:sz w:val="24"/>
          <w:szCs w:val="24"/>
        </w:rPr>
        <w:t>Для проведения проверки полноты и качества предоставления муниципальной услуги может создаваться комиссия. Результаты деятельности комиссии оформляются в виде отчетов, в которых отмечаются выявленные недостатки и предложения по их устранению.</w:t>
      </w:r>
    </w:p>
    <w:p w:rsidR="00177F31" w:rsidRPr="00A47D37" w:rsidRDefault="00177F31" w:rsidP="00177F31">
      <w:pPr>
        <w:keepNext/>
        <w:keepLines/>
        <w:spacing w:after="120" w:line="240" w:lineRule="auto"/>
        <w:jc w:val="center"/>
        <w:outlineLvl w:val="2"/>
        <w:rPr>
          <w:rFonts w:ascii="Times New Roman" w:eastAsiaTheme="majorEastAsia" w:hAnsi="Times New Roman" w:cs="Times New Roman"/>
          <w:b/>
          <w:bCs/>
          <w:sz w:val="24"/>
          <w:szCs w:val="24"/>
        </w:rPr>
      </w:pPr>
      <w:r w:rsidRPr="00A47D37">
        <w:rPr>
          <w:rFonts w:ascii="Times New Roman" w:eastAsiaTheme="majorEastAsia" w:hAnsi="Times New Roman" w:cs="Times New Roman"/>
          <w:b/>
          <w:bCs/>
          <w:sz w:val="24"/>
          <w:szCs w:val="24"/>
          <w:lang w:val="en-US"/>
        </w:rPr>
        <w:lastRenderedPageBreak/>
        <w:t>V</w:t>
      </w:r>
      <w:r w:rsidRPr="00A47D37">
        <w:rPr>
          <w:rFonts w:ascii="Times New Roman" w:eastAsiaTheme="majorEastAsia" w:hAnsi="Times New Roman" w:cs="Times New Roman"/>
          <w:b/>
          <w:bCs/>
          <w:sz w:val="24"/>
          <w:szCs w:val="24"/>
        </w:rPr>
        <w:t>.  ДОСУДЕБНОЕ (ВНЕСУДЕБНОЕ)  ОБЖАЛОВАНИЕ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177F31" w:rsidRPr="00A47D37" w:rsidRDefault="00177F31" w:rsidP="008D4682">
      <w:pPr>
        <w:keepNext/>
        <w:keepLines/>
        <w:numPr>
          <w:ilvl w:val="1"/>
          <w:numId w:val="50"/>
        </w:numPr>
        <w:spacing w:after="120" w:line="240" w:lineRule="auto"/>
        <w:ind w:left="0" w:firstLine="0"/>
        <w:jc w:val="center"/>
        <w:outlineLvl w:val="3"/>
        <w:rPr>
          <w:rFonts w:ascii="Times New Roman" w:eastAsiaTheme="majorEastAsia" w:hAnsi="Times New Roman" w:cs="Times New Roman"/>
          <w:b/>
          <w:iCs/>
          <w:sz w:val="24"/>
          <w:szCs w:val="24"/>
        </w:rPr>
      </w:pPr>
      <w:r w:rsidRPr="00A47D37">
        <w:rPr>
          <w:rFonts w:ascii="Times New Roman" w:eastAsiaTheme="majorEastAsia" w:hAnsi="Times New Roman" w:cs="Times New Roman"/>
          <w:b/>
          <w:iCs/>
          <w:sz w:val="24"/>
          <w:szCs w:val="24"/>
        </w:rPr>
        <w:t xml:space="preserve">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1" w:history="1">
        <w:r w:rsidRPr="00A47D37">
          <w:rPr>
            <w:rFonts w:ascii="Times New Roman" w:eastAsiaTheme="majorEastAsia" w:hAnsi="Times New Roman" w:cs="Times New Roman"/>
            <w:b/>
            <w:iCs/>
            <w:sz w:val="24"/>
            <w:szCs w:val="24"/>
          </w:rPr>
          <w:t>части 1.1 статьи 16</w:t>
        </w:r>
      </w:hyperlink>
      <w:r w:rsidRPr="00A47D37">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муниципальных служащих, работников</w:t>
      </w:r>
    </w:p>
    <w:p w:rsidR="00177F31" w:rsidRPr="00A47D37"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2" w:history="1">
        <w:r w:rsidRPr="00A47D37">
          <w:rPr>
            <w:rFonts w:ascii="Times New Roman" w:eastAsiaTheme="minorEastAsia" w:hAnsi="Times New Roman" w:cs="Times New Roman"/>
            <w:sz w:val="24"/>
            <w:szCs w:val="24"/>
          </w:rPr>
          <w:t>части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w:t>
      </w:r>
      <w:r w:rsidR="00161B9B" w:rsidRPr="00A47D37">
        <w:rPr>
          <w:rFonts w:ascii="Times New Roman" w:eastAsiaTheme="minorEastAsia" w:hAnsi="Times New Roman" w:cs="Times New Roman"/>
          <w:sz w:val="24"/>
          <w:szCs w:val="24"/>
        </w:rPr>
        <w:t xml:space="preserve">венных и муниципальных услуг», </w:t>
      </w:r>
      <w:r w:rsidRPr="00A47D37">
        <w:rPr>
          <w:rFonts w:ascii="Times New Roman" w:eastAsiaTheme="minorEastAsia" w:hAnsi="Times New Roman" w:cs="Times New Roman"/>
          <w:sz w:val="24"/>
          <w:szCs w:val="24"/>
        </w:rPr>
        <w:t>а также их должностных лиц, государственных или муниципальных служащих, работников.</w:t>
      </w:r>
    </w:p>
    <w:p w:rsidR="00177F31" w:rsidRPr="00A47D37" w:rsidRDefault="00177F31" w:rsidP="008D4682">
      <w:pPr>
        <w:numPr>
          <w:ilvl w:val="0"/>
          <w:numId w:val="35"/>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Заявители вправе сообщить о нарушении своих прав и законных интересов, некорректном поведении или нарушении служебной этики по номерам телефонов уполномоченного органа.</w:t>
      </w:r>
    </w:p>
    <w:p w:rsidR="00177F31" w:rsidRPr="00A47D37" w:rsidRDefault="00177F31" w:rsidP="008D4682">
      <w:pPr>
        <w:numPr>
          <w:ilvl w:val="0"/>
          <w:numId w:val="35"/>
        </w:numPr>
        <w:autoSpaceDE w:val="0"/>
        <w:autoSpaceDN w:val="0"/>
        <w:adjustRightInd w:val="0"/>
        <w:spacing w:after="120" w:line="240" w:lineRule="auto"/>
        <w:ind w:left="0"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должностным лицом органа, предоставляющего муниципальную услугу, многофункционального центра, организаций, указанных в </w:t>
      </w:r>
      <w:hyperlink r:id="rId23" w:history="1">
        <w:r w:rsidRPr="00A47D37">
          <w:rPr>
            <w:rFonts w:ascii="Times New Roman" w:eastAsiaTheme="minorEastAsia" w:hAnsi="Times New Roman" w:cs="Times New Roman"/>
            <w:sz w:val="24"/>
            <w:szCs w:val="24"/>
          </w:rPr>
          <w:t>части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 при получении данным заявителем муниципальной услуги.</w:t>
      </w:r>
    </w:p>
    <w:p w:rsidR="00177F31" w:rsidRPr="00A47D37" w:rsidRDefault="00177F31" w:rsidP="00177F31">
      <w:pPr>
        <w:autoSpaceDE w:val="0"/>
        <w:autoSpaceDN w:val="0"/>
        <w:adjustRightInd w:val="0"/>
        <w:spacing w:after="120" w:line="240" w:lineRule="auto"/>
        <w:ind w:left="709"/>
        <w:contextualSpacing/>
        <w:jc w:val="both"/>
        <w:rPr>
          <w:rFonts w:ascii="Times New Roman" w:eastAsiaTheme="minorEastAsia" w:hAnsi="Times New Roman" w:cs="Times New Roman"/>
          <w:sz w:val="24"/>
          <w:szCs w:val="24"/>
        </w:rPr>
      </w:pPr>
    </w:p>
    <w:p w:rsidR="00177F31" w:rsidRPr="00A47D37" w:rsidRDefault="00177F31" w:rsidP="008D4682">
      <w:pPr>
        <w:keepNext/>
        <w:keepLines/>
        <w:numPr>
          <w:ilvl w:val="1"/>
          <w:numId w:val="50"/>
        </w:numPr>
        <w:spacing w:after="120" w:line="240" w:lineRule="auto"/>
        <w:ind w:left="0" w:firstLine="709"/>
        <w:jc w:val="center"/>
        <w:outlineLvl w:val="3"/>
        <w:rPr>
          <w:rFonts w:ascii="Times New Roman" w:eastAsiaTheme="majorEastAsia" w:hAnsi="Times New Roman" w:cs="Times New Roman"/>
          <w:b/>
          <w:iCs/>
          <w:sz w:val="24"/>
          <w:szCs w:val="24"/>
        </w:rPr>
      </w:pPr>
      <w:r w:rsidRPr="00A47D37">
        <w:rPr>
          <w:rFonts w:ascii="Times New Roman" w:eastAsiaTheme="majorEastAsia" w:hAnsi="Times New Roman" w:cs="Times New Roman"/>
          <w:b/>
          <w:iCs/>
          <w:sz w:val="24"/>
          <w:szCs w:val="24"/>
        </w:rPr>
        <w:t xml:space="preserve">Право и основания обжалования в досудебном (внесудебном) порядке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24" w:history="1">
        <w:r w:rsidRPr="00A47D37">
          <w:rPr>
            <w:rFonts w:ascii="Times New Roman" w:eastAsiaTheme="majorEastAsia" w:hAnsi="Times New Roman" w:cs="Times New Roman"/>
            <w:b/>
            <w:iCs/>
            <w:sz w:val="24"/>
            <w:szCs w:val="24"/>
          </w:rPr>
          <w:t>части 1.1 статьи 16</w:t>
        </w:r>
      </w:hyperlink>
      <w:r w:rsidRPr="00A47D37">
        <w:rPr>
          <w:rFonts w:ascii="Times New Roman" w:eastAsiaTheme="majorEastAsia" w:hAnsi="Times New Roman" w:cs="Times New Roman"/>
          <w:b/>
          <w:iCs/>
          <w:sz w:val="24"/>
          <w:szCs w:val="24"/>
        </w:rPr>
        <w:t xml:space="preserve"> Федерального закона от 27 июля 2010 г. № 210-ФЗ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177F31" w:rsidRPr="00A47D37" w:rsidRDefault="00177F31" w:rsidP="00177F31">
      <w:pPr>
        <w:autoSpaceDE w:val="0"/>
        <w:autoSpaceDN w:val="0"/>
        <w:adjustRightInd w:val="0"/>
        <w:spacing w:after="0" w:line="240" w:lineRule="auto"/>
        <w:ind w:right="-1" w:firstLine="709"/>
        <w:jc w:val="both"/>
        <w:rPr>
          <w:rFonts w:ascii="Times New Roman" w:eastAsia="Times New Roman" w:hAnsi="Times New Roman" w:cs="Times New Roman"/>
          <w:sz w:val="24"/>
          <w:szCs w:val="24"/>
        </w:rPr>
      </w:pPr>
      <w:r w:rsidRPr="00A47D37">
        <w:rPr>
          <w:rFonts w:ascii="Times New Roman" w:eastAsia="Times New Roman" w:hAnsi="Times New Roman" w:cs="Times New Roman"/>
          <w:sz w:val="24"/>
          <w:szCs w:val="24"/>
        </w:rPr>
        <w:t xml:space="preserve">  5.2.1 Заявитель вправе обжаловать в досудебном (внесудебном) порядке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27 июля 2010 г. № 210-ФЗ «Об организации предоставления государственных и муниципальных услуг» или их работников, в том числе в следующих случаях:</w:t>
      </w:r>
    </w:p>
    <w:p w:rsidR="00177F31" w:rsidRPr="00A47D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lastRenderedPageBreak/>
        <w:t xml:space="preserve">нарушение срока регистрации запроса о предоставлении государственной или муниципальной услуги, запроса, указанного в </w:t>
      </w:r>
      <w:hyperlink r:id="rId25" w:history="1">
        <w:r w:rsidRPr="00A47D37">
          <w:rPr>
            <w:rFonts w:ascii="Times New Roman" w:eastAsiaTheme="minorEastAsia" w:hAnsi="Times New Roman" w:cs="Times New Roman"/>
            <w:sz w:val="24"/>
            <w:szCs w:val="24"/>
          </w:rPr>
          <w:t>статье 15.1</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A47D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6" w:history="1">
        <w:r w:rsidRPr="00A47D37">
          <w:rPr>
            <w:rFonts w:ascii="Times New Roman" w:eastAsiaTheme="minorEastAsia" w:hAnsi="Times New Roman" w:cs="Times New Roman"/>
            <w:sz w:val="24"/>
            <w:szCs w:val="24"/>
          </w:rPr>
          <w:t>частью 1.3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A47D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77F31" w:rsidRPr="00A47D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77F31" w:rsidRPr="00A47D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177F31" w:rsidRPr="00A47D37"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7" w:history="1">
        <w:r w:rsidRPr="00A47D37">
          <w:rPr>
            <w:rFonts w:ascii="Times New Roman" w:eastAsiaTheme="minorEastAsia" w:hAnsi="Times New Roman" w:cs="Times New Roman"/>
            <w:sz w:val="24"/>
            <w:szCs w:val="24"/>
          </w:rPr>
          <w:t>частью 1.3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A47D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A47D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28"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177F31" w:rsidRPr="00A47D37" w:rsidRDefault="00177F31" w:rsidP="00177F31">
      <w:pPr>
        <w:autoSpaceDE w:val="0"/>
        <w:autoSpaceDN w:val="0"/>
        <w:adjustRightInd w:val="0"/>
        <w:spacing w:after="0" w:line="240" w:lineRule="auto"/>
        <w:ind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9" w:history="1">
        <w:r w:rsidRPr="00A47D37">
          <w:rPr>
            <w:rFonts w:ascii="Times New Roman" w:eastAsiaTheme="minorEastAsia" w:hAnsi="Times New Roman" w:cs="Times New Roman"/>
            <w:sz w:val="24"/>
            <w:szCs w:val="24"/>
          </w:rPr>
          <w:t>частью 1.3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w:t>
      </w:r>
    </w:p>
    <w:p w:rsidR="00177F31" w:rsidRPr="00A47D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нарушение срока или порядка выдачи документов по результатам предоставления муниципальной услуги;</w:t>
      </w:r>
    </w:p>
    <w:p w:rsidR="00177F31" w:rsidRPr="00A47D37" w:rsidRDefault="00177F31" w:rsidP="008D4682">
      <w:pPr>
        <w:numPr>
          <w:ilvl w:val="0"/>
          <w:numId w:val="36"/>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w:t>
      </w:r>
      <w:r w:rsidRPr="00A47D37">
        <w:rPr>
          <w:rFonts w:ascii="Times New Roman" w:eastAsiaTheme="minorEastAsia" w:hAnsi="Times New Roman" w:cs="Times New Roman"/>
          <w:sz w:val="24"/>
          <w:szCs w:val="24"/>
        </w:rPr>
        <w:lastRenderedPageBreak/>
        <w:t xml:space="preserve">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30" w:history="1">
        <w:r w:rsidRPr="00A47D37">
          <w:rPr>
            <w:rFonts w:ascii="Times New Roman" w:eastAsiaTheme="minorEastAsia" w:hAnsi="Times New Roman" w:cs="Times New Roman"/>
            <w:sz w:val="24"/>
            <w:szCs w:val="24"/>
          </w:rPr>
          <w:t>частью 1.3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rsidR="00177F31" w:rsidRPr="00A47D37" w:rsidRDefault="00177F31" w:rsidP="00177F31">
      <w:pPr>
        <w:autoSpaceDE w:val="0"/>
        <w:autoSpaceDN w:val="0"/>
        <w:adjustRightInd w:val="0"/>
        <w:spacing w:after="120" w:line="240" w:lineRule="auto"/>
        <w:ind w:firstLine="709"/>
        <w:jc w:val="both"/>
        <w:rPr>
          <w:rFonts w:ascii="Times New Roman" w:eastAsia="Times New Roman" w:hAnsi="Times New Roman" w:cs="Times New Roman"/>
          <w:sz w:val="24"/>
          <w:szCs w:val="24"/>
        </w:rPr>
      </w:pPr>
      <w:r w:rsidRPr="00A47D37">
        <w:rPr>
          <w:rFonts w:ascii="Times New Roman" w:eastAsia="Times New Roman" w:hAnsi="Times New Roman" w:cs="Times New Roman"/>
          <w:sz w:val="24"/>
          <w:szCs w:val="24"/>
        </w:rPr>
        <w:t>5.2.2 Заявитель имеет право ознакомления с документами и материалами, непосредственно затрагивающими его права и свободы, если отсутствуют установленные действующим законодательством Российской Федерации ограничения на предоставление испрашиваемой информации, а должностное лицо органа, предоставляющего муниципальную услугу, обязано ознакомить заявителя с испрашиваемыми документами и материалами.</w:t>
      </w:r>
    </w:p>
    <w:p w:rsidR="00177F31" w:rsidRPr="00A47D37" w:rsidRDefault="00177F31" w:rsidP="008D4682">
      <w:pPr>
        <w:keepNext/>
        <w:keepLines/>
        <w:numPr>
          <w:ilvl w:val="1"/>
          <w:numId w:val="50"/>
        </w:numPr>
        <w:spacing w:after="120" w:line="240" w:lineRule="auto"/>
        <w:ind w:left="0" w:right="-1" w:firstLine="709"/>
        <w:jc w:val="center"/>
        <w:outlineLvl w:val="3"/>
        <w:rPr>
          <w:rFonts w:ascii="Times New Roman" w:eastAsiaTheme="majorEastAsia" w:hAnsi="Times New Roman" w:cs="Times New Roman"/>
          <w:b/>
          <w:iCs/>
          <w:sz w:val="24"/>
          <w:szCs w:val="24"/>
        </w:rPr>
      </w:pPr>
      <w:r w:rsidRPr="00A47D37">
        <w:rPr>
          <w:rFonts w:ascii="Times New Roman" w:eastAsiaTheme="majorEastAsia" w:hAnsi="Times New Roman" w:cs="Times New Roman"/>
          <w:b/>
          <w:iCs/>
          <w:sz w:val="24"/>
          <w:szCs w:val="24"/>
        </w:rPr>
        <w:t>Общие требования к порядку подачи и рассмотрения жалобы</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либо направлена в электронной форме с использованием Единого портала государственных и муниципальных услуг (функций) (</w:t>
      </w:r>
      <w:hyperlink r:id="rId31" w:history="1">
        <w:r w:rsidRPr="00A47D37">
          <w:rPr>
            <w:rFonts w:ascii="Times New Roman" w:eastAsiaTheme="minorEastAsia" w:hAnsi="Times New Roman" w:cs="Times New Roman"/>
            <w:color w:val="0563C1" w:themeColor="hyperlink"/>
            <w:sz w:val="24"/>
            <w:szCs w:val="24"/>
            <w:u w:val="single"/>
          </w:rPr>
          <w:t>www.gosuslugi.ru</w:t>
        </w:r>
      </w:hyperlink>
      <w:r w:rsidRPr="00A47D37">
        <w:rPr>
          <w:rFonts w:ascii="Times New Roman" w:eastAsiaTheme="minorEastAsia" w:hAnsi="Times New Roman" w:cs="Times New Roman"/>
          <w:sz w:val="24"/>
          <w:szCs w:val="24"/>
        </w:rPr>
        <w:t>) и/или Портала государственных и муниципальных услуг (функций) Республики Саха (Якутия) (</w:t>
      </w:r>
      <w:hyperlink r:id="rId32" w:history="1">
        <w:r w:rsidRPr="00A47D37">
          <w:rPr>
            <w:rFonts w:ascii="Times New Roman" w:eastAsiaTheme="minorEastAsia" w:hAnsi="Times New Roman" w:cs="Times New Roman"/>
            <w:color w:val="0563C1" w:themeColor="hyperlink"/>
            <w:sz w:val="24"/>
            <w:szCs w:val="24"/>
            <w:u w:val="single"/>
          </w:rPr>
          <w:t>www.е-yakutia.r</w:t>
        </w:r>
        <w:r w:rsidRPr="00A47D37">
          <w:rPr>
            <w:rFonts w:ascii="Times New Roman" w:eastAsiaTheme="minorEastAsia" w:hAnsi="Times New Roman" w:cs="Times New Roman"/>
            <w:color w:val="0563C1" w:themeColor="hyperlink"/>
            <w:sz w:val="24"/>
            <w:szCs w:val="24"/>
            <w:u w:val="single"/>
            <w:lang w:val="en-US"/>
          </w:rPr>
          <w:t>u</w:t>
        </w:r>
      </w:hyperlink>
      <w:r w:rsidRPr="00A47D37">
        <w:rPr>
          <w:rFonts w:ascii="Times New Roman" w:eastAsiaTheme="minorEastAsia" w:hAnsi="Times New Roman" w:cs="Times New Roman"/>
          <w:sz w:val="24"/>
          <w:szCs w:val="24"/>
        </w:rPr>
        <w:t xml:space="preserve">), многофункциональный центр либо в соответствующий государственный орган исполнительной власти,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33"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lang w:eastAsia="ru-RU"/>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ГАУ «МФЦ РС(Я)» подаются руководителю ГАУ «МФЦ РС(Я)». Жалобы на решения и действия (бездействие) ГАУ «МФЦ РС(Я)» подаются учредителю ГАУ «МФЦ РС(Я)». Жалобы на решения и действия (бездействие) работников организаций, предусмотренных частью 1.1 статьи 16 Федерального закона от 27.07.2010 г. № 210-ФЗ, подаются руководителям этих организаций.</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Жалобы на решения и действия (бездействие) работников организаций, предусмотренных </w:t>
      </w:r>
      <w:hyperlink r:id="rId34"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подаются руководителям этих организаций.</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lastRenderedPageBreak/>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Жалоба на решения и действия (бездействие) организаций, предусмотренных </w:t>
      </w:r>
      <w:hyperlink r:id="rId35"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 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r:id="rId36"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177F31" w:rsidRPr="00A47D37" w:rsidRDefault="00177F31" w:rsidP="008D4682">
      <w:pPr>
        <w:numPr>
          <w:ilvl w:val="0"/>
          <w:numId w:val="37"/>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 Жалоба должна содержать: </w:t>
      </w:r>
    </w:p>
    <w:p w:rsidR="00177F31" w:rsidRPr="00A47D37"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и/или работника, организаций, предусмотренных </w:t>
      </w:r>
      <w:hyperlink r:id="rId37"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руководителей и/или работников, решения и действия (бездействие) которых обжалуются;</w:t>
      </w:r>
    </w:p>
    <w:p w:rsidR="00177F31" w:rsidRPr="00A47D37"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77F31" w:rsidRPr="00A47D37" w:rsidRDefault="00177F31" w:rsidP="008D4682">
      <w:pPr>
        <w:numPr>
          <w:ilvl w:val="1"/>
          <w:numId w:val="38"/>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8"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w:t>
      </w:r>
    </w:p>
    <w:p w:rsidR="00177F31" w:rsidRPr="00A47D37" w:rsidRDefault="00177F31" w:rsidP="008D4682">
      <w:pPr>
        <w:numPr>
          <w:ilvl w:val="1"/>
          <w:numId w:val="38"/>
        </w:numPr>
        <w:autoSpaceDE w:val="0"/>
        <w:autoSpaceDN w:val="0"/>
        <w:adjustRightInd w:val="0"/>
        <w:spacing w:after="12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9"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177F31" w:rsidRPr="00A47D37" w:rsidRDefault="00177F31" w:rsidP="00177F31">
      <w:pPr>
        <w:autoSpaceDE w:val="0"/>
        <w:autoSpaceDN w:val="0"/>
        <w:adjustRightInd w:val="0"/>
        <w:spacing w:after="120" w:line="240" w:lineRule="auto"/>
        <w:ind w:left="709" w:right="-1"/>
        <w:contextualSpacing/>
        <w:jc w:val="both"/>
        <w:rPr>
          <w:rFonts w:ascii="Times New Roman" w:eastAsiaTheme="minorEastAsia" w:hAnsi="Times New Roman" w:cs="Times New Roman"/>
          <w:sz w:val="24"/>
          <w:szCs w:val="24"/>
        </w:rPr>
      </w:pPr>
    </w:p>
    <w:p w:rsidR="00177F31" w:rsidRPr="00A47D37"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imes New Roman" w:eastAsiaTheme="majorEastAsia" w:hAnsi="Times New Roman" w:cs="Times New Roman"/>
          <w:iCs/>
          <w:color w:val="2E74B5" w:themeColor="accent1" w:themeShade="BF"/>
          <w:sz w:val="24"/>
          <w:szCs w:val="24"/>
        </w:rPr>
      </w:pPr>
      <w:r w:rsidRPr="00A47D37">
        <w:rPr>
          <w:rFonts w:ascii="Times New Roman" w:eastAsiaTheme="majorEastAsia" w:hAnsi="Times New Roman" w:cs="Times New Roman"/>
          <w:b/>
          <w:iCs/>
          <w:sz w:val="24"/>
          <w:szCs w:val="24"/>
        </w:rPr>
        <w:t>Срок рассмотрения жалобы</w:t>
      </w:r>
    </w:p>
    <w:p w:rsidR="00177F31" w:rsidRPr="00A47D37"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40"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w:t>
      </w:r>
      <w:r w:rsidRPr="00A47D37">
        <w:rPr>
          <w:rFonts w:ascii="Times New Roman" w:eastAsiaTheme="minorEastAsia" w:hAnsi="Times New Roman" w:cs="Times New Roman"/>
          <w:sz w:val="24"/>
          <w:szCs w:val="24"/>
        </w:rPr>
        <w:lastRenderedPageBreak/>
        <w:t xml:space="preserve">организации предоставления государственных и муниципальных услуг», либо вышестоящий орган (при его наличии), подлежит рассмотрению в течение 15 рабочих дней со дня ее регистрации. </w:t>
      </w:r>
    </w:p>
    <w:p w:rsidR="00177F31" w:rsidRPr="00A47D37" w:rsidRDefault="00177F31" w:rsidP="008D4682">
      <w:pPr>
        <w:numPr>
          <w:ilvl w:val="0"/>
          <w:numId w:val="39"/>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В случае обжалования отказа органа, предоставляющего муниципальную услугу, многофункционального центра, организаций, предусмотренных </w:t>
      </w:r>
      <w:hyperlink r:id="rId41" w:history="1">
        <w:r w:rsidRPr="00A47D37">
          <w:rPr>
            <w:rFonts w:ascii="Times New Roman" w:eastAsiaTheme="minorEastAsia" w:hAnsi="Times New Roman" w:cs="Times New Roman"/>
            <w:sz w:val="24"/>
            <w:szCs w:val="24"/>
          </w:rPr>
          <w:t>частью 1.1 статьи 16</w:t>
        </w:r>
      </w:hyperlink>
      <w:r w:rsidRPr="00A47D37">
        <w:rPr>
          <w:rFonts w:ascii="Times New Roman" w:eastAsiaTheme="minorEastAsia" w:hAnsi="Times New Roman" w:cs="Times New Roman"/>
          <w:sz w:val="24"/>
          <w:szCs w:val="24"/>
        </w:rPr>
        <w:t xml:space="preserve"> Федерального закона от 27 июля 2010 г.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177F31" w:rsidRPr="00A47D37" w:rsidRDefault="00177F31" w:rsidP="008D4682">
      <w:pPr>
        <w:numPr>
          <w:ilvl w:val="0"/>
          <w:numId w:val="39"/>
        </w:numPr>
        <w:autoSpaceDE w:val="0"/>
        <w:autoSpaceDN w:val="0"/>
        <w:adjustRightInd w:val="0"/>
        <w:spacing w:after="24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 xml:space="preserve"> В иных случаях жалоба подлежит рассмотрению в порядке, предусмотренном Федеральным </w:t>
      </w:r>
      <w:hyperlink r:id="rId42" w:history="1">
        <w:r w:rsidRPr="00A47D37">
          <w:rPr>
            <w:rFonts w:ascii="Times New Roman" w:eastAsiaTheme="minorEastAsia" w:hAnsi="Times New Roman" w:cs="Times New Roman"/>
            <w:sz w:val="24"/>
            <w:szCs w:val="24"/>
          </w:rPr>
          <w:t>законом</w:t>
        </w:r>
      </w:hyperlink>
      <w:r w:rsidRPr="00A47D37">
        <w:rPr>
          <w:rFonts w:ascii="Times New Roman" w:eastAsiaTheme="minorEastAsia" w:hAnsi="Times New Roman" w:cs="Times New Roman"/>
          <w:sz w:val="24"/>
          <w:szCs w:val="24"/>
        </w:rPr>
        <w:t xml:space="preserve"> от 02 мая 2006 г. № 59-ФЗ «О порядке рассмотрения обращений граждан Российской Федерации».</w:t>
      </w:r>
    </w:p>
    <w:p w:rsidR="00177F31" w:rsidRPr="00A47D37" w:rsidRDefault="00177F31" w:rsidP="00177F31">
      <w:pPr>
        <w:autoSpaceDE w:val="0"/>
        <w:autoSpaceDN w:val="0"/>
        <w:adjustRightInd w:val="0"/>
        <w:spacing w:after="240" w:line="240" w:lineRule="auto"/>
        <w:ind w:left="709" w:right="-1"/>
        <w:contextualSpacing/>
        <w:jc w:val="both"/>
        <w:rPr>
          <w:rFonts w:ascii="Times New Roman" w:eastAsiaTheme="minorEastAsia" w:hAnsi="Times New Roman" w:cs="Times New Roman"/>
          <w:sz w:val="24"/>
          <w:szCs w:val="24"/>
        </w:rPr>
      </w:pPr>
    </w:p>
    <w:p w:rsidR="00177F31" w:rsidRPr="00A47D37" w:rsidRDefault="00177F31" w:rsidP="008D4682">
      <w:pPr>
        <w:keepNext/>
        <w:keepLines/>
        <w:numPr>
          <w:ilvl w:val="1"/>
          <w:numId w:val="50"/>
        </w:numPr>
        <w:autoSpaceDE w:val="0"/>
        <w:autoSpaceDN w:val="0"/>
        <w:adjustRightInd w:val="0"/>
        <w:spacing w:after="120" w:line="240" w:lineRule="auto"/>
        <w:ind w:left="0" w:right="-1" w:firstLine="709"/>
        <w:jc w:val="center"/>
        <w:outlineLvl w:val="3"/>
        <w:rPr>
          <w:rFonts w:ascii="Times New Roman" w:eastAsiaTheme="majorEastAsia" w:hAnsi="Times New Roman" w:cs="Times New Roman"/>
          <w:iCs/>
          <w:color w:val="2E74B5" w:themeColor="accent1" w:themeShade="BF"/>
          <w:sz w:val="24"/>
          <w:szCs w:val="24"/>
        </w:rPr>
      </w:pPr>
      <w:r w:rsidRPr="00A47D37">
        <w:rPr>
          <w:rFonts w:ascii="Times New Roman" w:eastAsiaTheme="majorEastAsia" w:hAnsi="Times New Roman" w:cs="Times New Roman"/>
          <w:b/>
          <w:iCs/>
          <w:sz w:val="24"/>
          <w:szCs w:val="24"/>
        </w:rPr>
        <w:t>Результат рассмотрения жалобы</w:t>
      </w:r>
    </w:p>
    <w:p w:rsidR="00177F31" w:rsidRPr="00A47D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По результатам рассмотрения жалобы орган, предоставляющий муниципальную услугу, принимает одно из следующих решений:</w:t>
      </w:r>
    </w:p>
    <w:p w:rsidR="00177F31" w:rsidRPr="00A47D37"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7F31" w:rsidRPr="00A47D37" w:rsidRDefault="00177F31" w:rsidP="008D4682">
      <w:pPr>
        <w:numPr>
          <w:ilvl w:val="1"/>
          <w:numId w:val="41"/>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в удовлетворении жалобы отказывается.</w:t>
      </w:r>
    </w:p>
    <w:p w:rsidR="00177F31" w:rsidRPr="00A47D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Не позднее дня, следующего за днем принятия решения, указанного в части 5.5.1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7F31" w:rsidRPr="00A47D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5.3.2 настоящего Административного регламента, незамедлительно направляют имеющиеся материалы в органы прокуратуры.</w:t>
      </w:r>
    </w:p>
    <w:p w:rsidR="00177F31" w:rsidRPr="00A47D37" w:rsidRDefault="00177F31" w:rsidP="008D4682">
      <w:pPr>
        <w:numPr>
          <w:ilvl w:val="0"/>
          <w:numId w:val="40"/>
        </w:numPr>
        <w:autoSpaceDE w:val="0"/>
        <w:autoSpaceDN w:val="0"/>
        <w:adjustRightInd w:val="0"/>
        <w:spacing w:after="0" w:line="240" w:lineRule="auto"/>
        <w:ind w:left="0" w:right="-1" w:firstLine="709"/>
        <w:contextualSpacing/>
        <w:jc w:val="both"/>
        <w:rPr>
          <w:rFonts w:ascii="Times New Roman" w:eastAsiaTheme="minorEastAsia" w:hAnsi="Times New Roman" w:cs="Times New Roman"/>
          <w:sz w:val="24"/>
          <w:szCs w:val="24"/>
        </w:rPr>
      </w:pPr>
      <w:r w:rsidRPr="00A47D37">
        <w:rPr>
          <w:rFonts w:ascii="Times New Roman" w:eastAsiaTheme="minorEastAsia" w:hAnsi="Times New Roman" w:cs="Times New Roman"/>
          <w:sz w:val="24"/>
          <w:szCs w:val="24"/>
        </w:rPr>
        <w:t>Споры, связанные с решениями и действиями (бездействием) должностных лиц органа, предоставляющего муниципальную услугу, осуществляемыми (принимаемыми) в ходе исполнения муниципальной услуги, разрешаются в судебном порядке в соответствии с законодательством Российской Федерации.</w:t>
      </w:r>
    </w:p>
    <w:p w:rsidR="00177F31" w:rsidRPr="00A47D37" w:rsidRDefault="00177F31" w:rsidP="008D4682">
      <w:pPr>
        <w:numPr>
          <w:ilvl w:val="0"/>
          <w:numId w:val="40"/>
        </w:numPr>
        <w:spacing w:after="0" w:line="240" w:lineRule="auto"/>
        <w:ind w:left="0" w:firstLine="709"/>
        <w:jc w:val="both"/>
        <w:rPr>
          <w:rFonts w:ascii="Times New Roman" w:hAnsi="Times New Roman" w:cs="Times New Roman"/>
          <w:sz w:val="24"/>
          <w:szCs w:val="24"/>
        </w:rPr>
      </w:pPr>
      <w:r w:rsidRPr="00A47D37">
        <w:rPr>
          <w:rFonts w:ascii="Times New Roman" w:eastAsia="Times New Roman" w:hAnsi="Times New Roman" w:cs="Times New Roman"/>
          <w:sz w:val="24"/>
          <w:szCs w:val="24"/>
        </w:rPr>
        <w:t xml:space="preserve">Сроки обжалования, правила подведомственности и подсудности устанавливаются Гражданским процессуальным </w:t>
      </w:r>
      <w:hyperlink r:id="rId43" w:history="1">
        <w:r w:rsidRPr="00A47D37">
          <w:rPr>
            <w:rFonts w:ascii="Times New Roman" w:eastAsia="Times New Roman" w:hAnsi="Times New Roman" w:cs="Times New Roman"/>
            <w:sz w:val="24"/>
            <w:szCs w:val="24"/>
          </w:rPr>
          <w:t>кодексом</w:t>
        </w:r>
      </w:hyperlink>
      <w:r w:rsidRPr="00A47D37">
        <w:rPr>
          <w:rFonts w:ascii="Times New Roman" w:eastAsia="Times New Roman" w:hAnsi="Times New Roman" w:cs="Times New Roman"/>
          <w:sz w:val="24"/>
          <w:szCs w:val="24"/>
        </w:rPr>
        <w:t xml:space="preserve"> Российской Федерации, Арбитражным процессуальным </w:t>
      </w:r>
      <w:hyperlink r:id="rId44" w:history="1">
        <w:r w:rsidRPr="00A47D37">
          <w:rPr>
            <w:rFonts w:ascii="Times New Roman" w:eastAsia="Times New Roman" w:hAnsi="Times New Roman" w:cs="Times New Roman"/>
            <w:sz w:val="24"/>
            <w:szCs w:val="24"/>
          </w:rPr>
          <w:t>кодексом</w:t>
        </w:r>
      </w:hyperlink>
      <w:r w:rsidRPr="00A47D37">
        <w:rPr>
          <w:rFonts w:ascii="Times New Roman" w:eastAsia="Times New Roman" w:hAnsi="Times New Roman" w:cs="Times New Roman"/>
          <w:sz w:val="24"/>
          <w:szCs w:val="24"/>
        </w:rPr>
        <w:t xml:space="preserve"> Российской Федерации.</w:t>
      </w:r>
      <w:r w:rsidRPr="00A47D37">
        <w:rPr>
          <w:rFonts w:ascii="Times New Roman" w:hAnsi="Times New Roman" w:cs="Times New Roman"/>
          <w:sz w:val="24"/>
          <w:szCs w:val="24"/>
        </w:rPr>
        <w:t xml:space="preserve"> </w:t>
      </w: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177F31" w:rsidRPr="00A47D37" w:rsidRDefault="00177F31" w:rsidP="00177F31">
      <w:pPr>
        <w:spacing w:after="0" w:line="240" w:lineRule="auto"/>
        <w:ind w:firstLine="709"/>
        <w:jc w:val="both"/>
        <w:rPr>
          <w:rFonts w:ascii="Times New Roman" w:hAnsi="Times New Roman" w:cs="Times New Roman"/>
          <w:sz w:val="24"/>
          <w:szCs w:val="24"/>
        </w:rPr>
      </w:pPr>
    </w:p>
    <w:p w:rsidR="00724ACD" w:rsidRPr="00A47D37" w:rsidRDefault="00724ACD" w:rsidP="00724ACD">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lastRenderedPageBreak/>
        <w:t>Приложение № 1</w:t>
      </w:r>
    </w:p>
    <w:p w:rsidR="00724ACD" w:rsidRPr="00A47D37" w:rsidRDefault="00724ACD" w:rsidP="00724ACD">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26808720"/>
          <w:placeholder>
            <w:docPart w:val="2705172317F84C7FBDB866CBCF69182F"/>
          </w:placeholder>
        </w:sdtPr>
        <w:sdtEndPr/>
        <w:sdtContent>
          <w:r w:rsidR="00A661C9" w:rsidRPr="00A47D37">
            <w:rPr>
              <w:rFonts w:ascii="Times New Roman" w:eastAsia="Times New Roman" w:hAnsi="Times New Roman" w:cs="Times New Roman"/>
              <w:sz w:val="20"/>
              <w:szCs w:val="20"/>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w:t>
          </w:r>
          <w:proofErr w:type="spellStart"/>
          <w:r w:rsidR="00A661C9" w:rsidRPr="00A47D37">
            <w:rPr>
              <w:rFonts w:ascii="Times New Roman" w:eastAsia="Times New Roman" w:hAnsi="Times New Roman" w:cs="Times New Roman"/>
              <w:sz w:val="20"/>
              <w:szCs w:val="20"/>
              <w:lang w:eastAsia="ru-RU"/>
            </w:rPr>
            <w:t>участке</w:t>
          </w:r>
        </w:sdtContent>
      </w:sdt>
      <w:r w:rsidRPr="00A47D37">
        <w:rPr>
          <w:rFonts w:ascii="Times New Roman" w:eastAsia="Times New Roman" w:hAnsi="Times New Roman" w:cs="Times New Roman"/>
          <w:sz w:val="20"/>
          <w:szCs w:val="20"/>
          <w:lang w:eastAsia="ru-RU"/>
        </w:rPr>
        <w:t>утвержденному</w:t>
      </w:r>
      <w:proofErr w:type="spellEnd"/>
      <w:r w:rsidRPr="00A47D37">
        <w:rPr>
          <w:rFonts w:ascii="Times New Roman" w:eastAsia="Times New Roman" w:hAnsi="Times New Roman" w:cs="Times New Roman"/>
          <w:sz w:val="20"/>
          <w:szCs w:val="20"/>
          <w:lang w:eastAsia="ru-RU"/>
        </w:rPr>
        <w:t xml:space="preserve"> Постановлением </w:t>
      </w:r>
    </w:p>
    <w:p w:rsidR="00724ACD" w:rsidRPr="00A47D37" w:rsidRDefault="00724ACD" w:rsidP="00724ACD">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Администрации</w:t>
      </w:r>
    </w:p>
    <w:p w:rsidR="00724ACD" w:rsidRPr="00A47D37" w:rsidRDefault="00724ACD" w:rsidP="00A661C9">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 xml:space="preserve">от </w:t>
      </w:r>
      <w:proofErr w:type="gramStart"/>
      <w:r w:rsidRPr="00A47D37">
        <w:rPr>
          <w:rFonts w:ascii="Times New Roman" w:eastAsia="Times New Roman" w:hAnsi="Times New Roman" w:cs="Times New Roman"/>
          <w:sz w:val="20"/>
          <w:szCs w:val="20"/>
          <w:lang w:eastAsia="ru-RU"/>
        </w:rPr>
        <w:t>« _</w:t>
      </w:r>
      <w:proofErr w:type="gramEnd"/>
      <w:r w:rsidRPr="00A47D37">
        <w:rPr>
          <w:rFonts w:ascii="Times New Roman" w:eastAsia="Times New Roman" w:hAnsi="Times New Roman" w:cs="Times New Roman"/>
          <w:sz w:val="20"/>
          <w:szCs w:val="20"/>
          <w:lang w:eastAsia="ru-RU"/>
        </w:rPr>
        <w:t>____» ___________ 2021г. № ________</w:t>
      </w:r>
    </w:p>
    <w:p w:rsidR="00724ACD" w:rsidRPr="00A47D37"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724ACD" w:rsidRPr="00A47D37" w:rsidRDefault="00724ACD" w:rsidP="00724ACD">
      <w:pPr>
        <w:spacing w:after="0" w:line="240" w:lineRule="auto"/>
        <w:ind w:left="4962"/>
        <w:rPr>
          <w:rFonts w:ascii="Times New Roman" w:eastAsia="Times New Roman" w:hAnsi="Times New Roman" w:cs="Times New Roman"/>
          <w:sz w:val="20"/>
          <w:szCs w:val="20"/>
          <w:lang w:eastAsia="ru-RU"/>
        </w:rPr>
      </w:pPr>
    </w:p>
    <w:p w:rsidR="00E330CE" w:rsidRPr="00A47D37" w:rsidRDefault="00E330CE" w:rsidP="00E330CE">
      <w:pPr>
        <w:widowControl w:val="0"/>
        <w:autoSpaceDE w:val="0"/>
        <w:autoSpaceDN w:val="0"/>
        <w:jc w:val="center"/>
        <w:rPr>
          <w:rFonts w:ascii="Times New Roman" w:eastAsia="Calibri" w:hAnsi="Times New Roman" w:cs="Times New Roman"/>
          <w:b/>
          <w:sz w:val="20"/>
          <w:szCs w:val="20"/>
        </w:rPr>
      </w:pPr>
      <w:r w:rsidRPr="00A47D37">
        <w:rPr>
          <w:rFonts w:ascii="Times New Roman" w:eastAsia="Calibri" w:hAnsi="Times New Roman" w:cs="Times New Roman"/>
          <w:b/>
          <w:sz w:val="20"/>
          <w:szCs w:val="20"/>
        </w:rPr>
        <w:t>Уведомление о планируемых строительстве или реконструкции объекта индивидуального жилищного строительства или садового дома</w:t>
      </w:r>
    </w:p>
    <w:p w:rsidR="00E330CE" w:rsidRPr="00A47D37" w:rsidRDefault="00E330CE" w:rsidP="00E330CE">
      <w:pPr>
        <w:widowControl w:val="0"/>
        <w:autoSpaceDE w:val="0"/>
        <w:autoSpaceDN w:val="0"/>
        <w:jc w:val="right"/>
        <w:rPr>
          <w:rFonts w:ascii="Times New Roman" w:hAnsi="Times New Roman" w:cs="Times New Roman"/>
          <w:sz w:val="20"/>
          <w:szCs w:val="20"/>
        </w:rPr>
      </w:pPr>
      <w:r w:rsidRPr="00A47D37">
        <w:rPr>
          <w:rFonts w:ascii="Times New Roman" w:hAnsi="Times New Roman" w:cs="Times New Roman"/>
          <w:sz w:val="20"/>
          <w:szCs w:val="20"/>
        </w:rPr>
        <w:t>«__» ____________ 20__ г.</w:t>
      </w:r>
    </w:p>
    <w:p w:rsidR="00E330CE" w:rsidRPr="00A47D37" w:rsidRDefault="00E330CE" w:rsidP="00E330CE">
      <w:pPr>
        <w:widowControl w:val="0"/>
        <w:autoSpaceDE w:val="0"/>
        <w:autoSpaceDN w:val="0"/>
        <w:rPr>
          <w:rFonts w:ascii="Times New Roman" w:eastAsia="Calibri" w:hAnsi="Times New Roman" w:cs="Times New Roman"/>
          <w:sz w:val="20"/>
          <w:szCs w:val="20"/>
        </w:rPr>
      </w:pPr>
      <w:bookmarkStart w:id="11" w:name="P34"/>
      <w:bookmarkEnd w:id="11"/>
    </w:p>
    <w:p w:rsidR="00E330CE" w:rsidRPr="00A47D37" w:rsidRDefault="00E330CE" w:rsidP="00E330CE">
      <w:pPr>
        <w:widowControl w:val="0"/>
        <w:autoSpaceDE w:val="0"/>
        <w:autoSpaceDN w:val="0"/>
        <w:spacing w:after="0"/>
        <w:rPr>
          <w:rFonts w:ascii="Times New Roman" w:eastAsia="Calibri" w:hAnsi="Times New Roman" w:cs="Times New Roman"/>
          <w:sz w:val="20"/>
          <w:szCs w:val="20"/>
        </w:rPr>
      </w:pPr>
      <w:r w:rsidRPr="00A47D37">
        <w:rPr>
          <w:rFonts w:ascii="Times New Roman" w:eastAsia="Calibri" w:hAnsi="Times New Roman" w:cs="Times New Roman"/>
          <w:sz w:val="20"/>
          <w:szCs w:val="20"/>
        </w:rPr>
        <w:t>_____________________________________________________________________</w:t>
      </w:r>
      <w:r w:rsidRPr="00A47D37">
        <w:rPr>
          <w:rFonts w:ascii="Times New Roman" w:eastAsia="Calibri" w:hAnsi="Times New Roman" w:cs="Times New Roman"/>
          <w:sz w:val="20"/>
          <w:szCs w:val="20"/>
        </w:rPr>
        <w:br/>
        <w:t>____________________________________________________________________</w:t>
      </w:r>
    </w:p>
    <w:p w:rsidR="00E330CE" w:rsidRPr="00A47D37" w:rsidRDefault="00E330CE" w:rsidP="00E330CE">
      <w:pPr>
        <w:widowControl w:val="0"/>
        <w:autoSpaceDE w:val="0"/>
        <w:autoSpaceDN w:val="0"/>
        <w:spacing w:after="0"/>
        <w:jc w:val="center"/>
        <w:rPr>
          <w:rFonts w:ascii="Times New Roman" w:eastAsia="Calibri" w:hAnsi="Times New Roman" w:cs="Times New Roman"/>
          <w:sz w:val="20"/>
          <w:szCs w:val="20"/>
        </w:rPr>
      </w:pPr>
      <w:r w:rsidRPr="00A47D37">
        <w:rPr>
          <w:rFonts w:ascii="Times New Roman" w:eastAsia="Calibri" w:hAnsi="Times New Roman" w:cs="Times New Roman"/>
          <w:sz w:val="20"/>
          <w:szCs w:val="20"/>
        </w:rPr>
        <w:t>(</w:t>
      </w:r>
      <w:r w:rsidRPr="00A47D37">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A47D37">
        <w:rPr>
          <w:rFonts w:ascii="Times New Roman" w:eastAsia="Calibri" w:hAnsi="Times New Roman" w:cs="Times New Roman"/>
          <w:sz w:val="20"/>
          <w:szCs w:val="20"/>
        </w:rPr>
        <w:t>)</w:t>
      </w:r>
    </w:p>
    <w:p w:rsidR="00E330CE" w:rsidRPr="00A47D37" w:rsidRDefault="00E330CE" w:rsidP="00E330CE">
      <w:pPr>
        <w:spacing w:line="360" w:lineRule="auto"/>
        <w:rPr>
          <w:rFonts w:ascii="Times New Roman" w:hAnsi="Times New Roman" w:cs="Times New Roman"/>
          <w:sz w:val="20"/>
          <w:szCs w:val="20"/>
        </w:rPr>
      </w:pPr>
    </w:p>
    <w:p w:rsidR="00E330CE" w:rsidRPr="00A47D37" w:rsidRDefault="00E330CE" w:rsidP="00E330CE">
      <w:pPr>
        <w:pStyle w:val="af"/>
        <w:widowControl w:val="0"/>
        <w:numPr>
          <w:ilvl w:val="0"/>
          <w:numId w:val="52"/>
        </w:numPr>
        <w:tabs>
          <w:tab w:val="left" w:pos="1134"/>
        </w:tabs>
        <w:autoSpaceDE w:val="0"/>
        <w:autoSpaceDN w:val="0"/>
        <w:adjustRightInd w:val="0"/>
        <w:spacing w:after="0" w:line="240" w:lineRule="auto"/>
        <w:ind w:right="20"/>
        <w:jc w:val="center"/>
        <w:rPr>
          <w:rFonts w:ascii="Times New Roman" w:eastAsia="Calibri" w:hAnsi="Times New Roman" w:cs="Times New Roman"/>
          <w:b/>
          <w:sz w:val="20"/>
          <w:szCs w:val="20"/>
        </w:rPr>
      </w:pPr>
      <w:r w:rsidRPr="00A47D37">
        <w:rPr>
          <w:rFonts w:ascii="Times New Roman" w:eastAsia="Calibri" w:hAnsi="Times New Roman" w:cs="Times New Roman"/>
          <w:b/>
          <w:bCs/>
          <w:sz w:val="20"/>
          <w:szCs w:val="20"/>
        </w:rPr>
        <w:t>Сведения о застройщике</w:t>
      </w:r>
    </w:p>
    <w:p w:rsidR="00E330CE" w:rsidRPr="00A47D37" w:rsidRDefault="00E330CE" w:rsidP="00E330CE">
      <w:pPr>
        <w:widowControl w:val="0"/>
        <w:autoSpaceDE w:val="0"/>
        <w:autoSpaceDN w:val="0"/>
        <w:adjustRightInd w:val="0"/>
        <w:ind w:left="1418" w:right="20"/>
        <w:jc w:val="both"/>
        <w:rPr>
          <w:rFonts w:ascii="Times New Roman" w:eastAsia="Calibri" w:hAnsi="Times New Roman" w:cs="Times New Roman"/>
          <w:b/>
          <w:sz w:val="20"/>
          <w:szCs w:val="20"/>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4678"/>
        <w:gridCol w:w="4536"/>
      </w:tblGrid>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1.1</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Сведения о физическом лице, в случае если застройщиком является физическое лицо:</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1.1.1</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Фами</w:t>
            </w:r>
            <w:r w:rsidRPr="00A47D37">
              <w:rPr>
                <w:rFonts w:ascii="Times New Roman" w:eastAsia="Calibri" w:hAnsi="Times New Roman" w:cs="Times New Roman"/>
                <w:sz w:val="20"/>
                <w:szCs w:val="20"/>
              </w:rPr>
              <w:t>лия, имя, отчество (при наличии)</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1.1.2</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eastAsia="Calibri" w:hAnsi="Times New Roman" w:cs="Times New Roman"/>
                <w:sz w:val="20"/>
                <w:szCs w:val="20"/>
              </w:rPr>
              <w:t>Место жительства</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1.1.3</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eastAsia="Calibri" w:hAnsi="Times New Roman" w:cs="Times New Roman"/>
                <w:sz w:val="20"/>
                <w:szCs w:val="20"/>
              </w:rPr>
              <w:t>Реквизиты документа, удостоверяющего личность</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1.2</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hAnsi="Times New Roman" w:cs="Times New Roman"/>
                <w:sz w:val="20"/>
                <w:szCs w:val="20"/>
              </w:rPr>
              <w:t>Сведения о юридическом лице, в случае если застройщиком является юридическое лицо:</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1.2.1</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 xml:space="preserve">Наименование </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1.2.2</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sz w:val="20"/>
                <w:szCs w:val="20"/>
              </w:rPr>
              <w:t xml:space="preserve">Место нахождения </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1.2.3</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sz w:val="20"/>
                <w:szCs w:val="20"/>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contextualSpacing/>
              <w:jc w:val="both"/>
              <w:rPr>
                <w:rFonts w:ascii="Times New Roman" w:hAnsi="Times New Roman" w:cs="Times New Roman"/>
                <w:bCs/>
                <w:sz w:val="20"/>
                <w:szCs w:val="20"/>
              </w:rPr>
            </w:pPr>
            <w:r w:rsidRPr="00A47D37">
              <w:rPr>
                <w:rFonts w:ascii="Times New Roman" w:hAnsi="Times New Roman" w:cs="Times New Roman"/>
                <w:bCs/>
                <w:sz w:val="20"/>
                <w:szCs w:val="20"/>
              </w:rPr>
              <w:t>1.2.4</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contextualSpacing/>
              <w:jc w:val="both"/>
              <w:rPr>
                <w:rFonts w:ascii="Times New Roman" w:hAnsi="Times New Roman" w:cs="Times New Roman"/>
                <w:bCs/>
                <w:sz w:val="20"/>
                <w:szCs w:val="20"/>
              </w:rPr>
            </w:pPr>
            <w:r w:rsidRPr="00A47D37">
              <w:rPr>
                <w:rFonts w:ascii="Times New Roman" w:hAnsi="Times New Roman" w:cs="Times New Roman"/>
                <w:sz w:val="20"/>
                <w:szCs w:val="20"/>
              </w:rPr>
              <w:t>Идентификационный номер налогоплательщика</w:t>
            </w:r>
            <w:r w:rsidRPr="00A47D37">
              <w:rPr>
                <w:rFonts w:ascii="Times New Roman" w:hAnsi="Times New Roman" w:cs="Times New Roman"/>
                <w:bCs/>
                <w:sz w:val="20"/>
                <w:szCs w:val="20"/>
              </w:rPr>
              <w:t xml:space="preserve">, </w:t>
            </w:r>
            <w:r w:rsidRPr="00A47D37">
              <w:rPr>
                <w:rFonts w:ascii="Times New Roman" w:hAnsi="Times New Roman" w:cs="Times New Roman"/>
                <w:sz w:val="20"/>
                <w:szCs w:val="20"/>
              </w:rPr>
              <w:t>за исключением случая, если заявителем является иностранное юридическое лицо</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bl>
    <w:p w:rsidR="00E330CE" w:rsidRPr="00A47D37" w:rsidRDefault="00E330CE" w:rsidP="00E330CE">
      <w:pPr>
        <w:tabs>
          <w:tab w:val="left" w:pos="1134"/>
        </w:tabs>
        <w:spacing w:after="480"/>
        <w:ind w:right="20"/>
        <w:contextualSpacing/>
        <w:jc w:val="center"/>
        <w:rPr>
          <w:rFonts w:ascii="Times New Roman" w:hAnsi="Times New Roman" w:cs="Times New Roman"/>
          <w:b/>
          <w:sz w:val="20"/>
          <w:szCs w:val="20"/>
        </w:rPr>
      </w:pPr>
      <w:r w:rsidRPr="00A47D37">
        <w:rPr>
          <w:rFonts w:ascii="Times New Roman" w:hAnsi="Times New Roman" w:cs="Times New Roman"/>
          <w:b/>
          <w:sz w:val="20"/>
          <w:szCs w:val="20"/>
        </w:rPr>
        <w:t>2. Сведения о земельном участке</w:t>
      </w:r>
    </w:p>
    <w:p w:rsidR="00E330CE" w:rsidRPr="00A47D37" w:rsidRDefault="00E330CE" w:rsidP="00E330CE">
      <w:pPr>
        <w:tabs>
          <w:tab w:val="left" w:pos="851"/>
        </w:tabs>
        <w:spacing w:after="480"/>
        <w:ind w:left="1080" w:right="20"/>
        <w:contextualSpacing/>
        <w:jc w:val="both"/>
        <w:rPr>
          <w:rFonts w:ascii="Times New Roman" w:hAnsi="Times New Roman" w:cs="Times New Roman"/>
          <w:b/>
          <w:sz w:val="20"/>
          <w:szCs w:val="20"/>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36"/>
        <w:gridCol w:w="4394"/>
      </w:tblGrid>
      <w:tr w:rsidR="00E330CE" w:rsidRPr="00A47D37" w:rsidTr="00E330CE">
        <w:tc>
          <w:tcPr>
            <w:tcW w:w="1135"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2.1</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eastAsia="Calibri" w:hAnsi="Times New Roman" w:cs="Times New Roman"/>
                <w:sz w:val="20"/>
                <w:szCs w:val="20"/>
              </w:rPr>
              <w:t>Кадастровый номер земельного участка (при наличии)</w:t>
            </w:r>
          </w:p>
        </w:tc>
        <w:tc>
          <w:tcPr>
            <w:tcW w:w="4394" w:type="dxa"/>
            <w:tcBorders>
              <w:top w:val="single" w:sz="4" w:space="0" w:color="auto"/>
              <w:left w:val="single" w:sz="4" w:space="0" w:color="auto"/>
              <w:bottom w:val="single" w:sz="4" w:space="0" w:color="auto"/>
              <w:right w:val="single" w:sz="4" w:space="0" w:color="auto"/>
            </w:tcBorders>
            <w:vAlign w:val="center"/>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2.2</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eastAsia="Calibri" w:hAnsi="Times New Roman" w:cs="Times New Roman"/>
                <w:sz w:val="20"/>
                <w:szCs w:val="20"/>
              </w:rPr>
              <w:t xml:space="preserve">Адрес или описание местоположения земельного участка </w:t>
            </w:r>
          </w:p>
        </w:tc>
        <w:tc>
          <w:tcPr>
            <w:tcW w:w="4394"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lastRenderedPageBreak/>
              <w:t>2.3</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eastAsia="Calibri" w:hAnsi="Times New Roman" w:cs="Times New Roman"/>
                <w:sz w:val="20"/>
                <w:szCs w:val="20"/>
              </w:rPr>
              <w:t xml:space="preserve">Правоустанавливающие документы (сведения о праве застройщика на земельный участок) </w:t>
            </w:r>
          </w:p>
        </w:tc>
        <w:tc>
          <w:tcPr>
            <w:tcW w:w="4394"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2.4</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Сведения о наличии прав иных лиц на земельный участок (при наличии)</w:t>
            </w:r>
          </w:p>
        </w:tc>
        <w:tc>
          <w:tcPr>
            <w:tcW w:w="4394"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2.5</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hAnsi="Times New Roman" w:cs="Times New Roman"/>
                <w:sz w:val="20"/>
                <w:szCs w:val="20"/>
              </w:rPr>
              <w:t>Сведения о виде разрешенного использования земельного участка</w:t>
            </w:r>
          </w:p>
        </w:tc>
        <w:tc>
          <w:tcPr>
            <w:tcW w:w="4394"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bl>
    <w:p w:rsidR="00E330CE" w:rsidRPr="00A47D37" w:rsidRDefault="00E330CE" w:rsidP="00E330CE">
      <w:pPr>
        <w:tabs>
          <w:tab w:val="left" w:pos="851"/>
        </w:tabs>
        <w:ind w:left="720" w:right="23"/>
        <w:contextualSpacing/>
        <w:jc w:val="both"/>
        <w:rPr>
          <w:rFonts w:ascii="Times New Roman" w:hAnsi="Times New Roman" w:cs="Times New Roman"/>
          <w:b/>
          <w:sz w:val="20"/>
          <w:szCs w:val="20"/>
        </w:rPr>
      </w:pPr>
    </w:p>
    <w:p w:rsidR="00E330CE" w:rsidRPr="00A47D37" w:rsidRDefault="00E330CE" w:rsidP="00E330CE">
      <w:pPr>
        <w:tabs>
          <w:tab w:val="left" w:pos="1134"/>
        </w:tabs>
        <w:spacing w:after="480"/>
        <w:ind w:right="20"/>
        <w:contextualSpacing/>
        <w:jc w:val="center"/>
        <w:rPr>
          <w:rFonts w:ascii="Times New Roman" w:hAnsi="Times New Roman" w:cs="Times New Roman"/>
          <w:b/>
          <w:sz w:val="20"/>
          <w:szCs w:val="20"/>
        </w:rPr>
      </w:pPr>
      <w:r w:rsidRPr="00A47D37">
        <w:rPr>
          <w:rFonts w:ascii="Times New Roman" w:hAnsi="Times New Roman" w:cs="Times New Roman"/>
          <w:b/>
          <w:sz w:val="20"/>
          <w:szCs w:val="20"/>
        </w:rPr>
        <w:t>3. Сведения об объекте капитального строительства</w:t>
      </w:r>
    </w:p>
    <w:p w:rsidR="00E330CE" w:rsidRPr="00A47D37" w:rsidRDefault="00E330CE" w:rsidP="00E330CE">
      <w:pPr>
        <w:tabs>
          <w:tab w:val="left" w:pos="1134"/>
        </w:tabs>
        <w:spacing w:after="480"/>
        <w:ind w:left="720" w:right="20"/>
        <w:contextualSpacing/>
        <w:jc w:val="both"/>
        <w:rPr>
          <w:rFonts w:ascii="Times New Roman" w:hAnsi="Times New Roman" w:cs="Times New Roman"/>
          <w:b/>
          <w:sz w:val="20"/>
          <w:szCs w:val="20"/>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5"/>
        <w:gridCol w:w="4536"/>
        <w:gridCol w:w="4394"/>
      </w:tblGrid>
      <w:tr w:rsidR="00E330CE" w:rsidRPr="00A47D37" w:rsidTr="00E330CE">
        <w:tc>
          <w:tcPr>
            <w:tcW w:w="1135"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3.1</w:t>
            </w:r>
          </w:p>
        </w:tc>
        <w:tc>
          <w:tcPr>
            <w:tcW w:w="4536"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hAnsi="Times New Roman" w:cs="Times New Roman"/>
                <w:sz w:val="20"/>
                <w:szCs w:val="20"/>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394" w:type="dxa"/>
            <w:tcBorders>
              <w:top w:val="single" w:sz="4" w:space="0" w:color="auto"/>
              <w:left w:val="single" w:sz="4" w:space="0" w:color="auto"/>
              <w:bottom w:val="nil"/>
              <w:right w:val="single" w:sz="4" w:space="0" w:color="auto"/>
            </w:tcBorders>
            <w:vAlign w:val="center"/>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3.2</w:t>
            </w:r>
          </w:p>
        </w:tc>
        <w:tc>
          <w:tcPr>
            <w:tcW w:w="4536"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Цель подачи уведомления (строительство или реконструкция)</w:t>
            </w:r>
          </w:p>
        </w:tc>
        <w:tc>
          <w:tcPr>
            <w:tcW w:w="4394" w:type="dxa"/>
            <w:tcBorders>
              <w:top w:val="single" w:sz="4" w:space="0" w:color="auto"/>
              <w:left w:val="single" w:sz="4" w:space="0" w:color="auto"/>
              <w:bottom w:val="nil"/>
              <w:right w:val="single" w:sz="4" w:space="0" w:color="auto"/>
            </w:tcBorders>
            <w:vAlign w:val="center"/>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3.3</w:t>
            </w:r>
          </w:p>
        </w:tc>
        <w:tc>
          <w:tcPr>
            <w:tcW w:w="4536"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Кадастровый номер объекта капитального строительства</w:t>
            </w:r>
            <w:r w:rsidRPr="00A47D37">
              <w:rPr>
                <w:rFonts w:ascii="Times New Roman" w:hAnsi="Times New Roman" w:cs="Times New Roman"/>
                <w:sz w:val="20"/>
                <w:szCs w:val="20"/>
              </w:rPr>
              <w:t>, в случае реконструкции</w:t>
            </w:r>
            <w:r w:rsidRPr="00A47D37">
              <w:rPr>
                <w:rFonts w:ascii="Times New Roman" w:eastAsia="Calibri" w:hAnsi="Times New Roman" w:cs="Times New Roman"/>
                <w:sz w:val="20"/>
                <w:szCs w:val="20"/>
              </w:rPr>
              <w:t xml:space="preserve"> (при наличии) </w:t>
            </w:r>
          </w:p>
        </w:tc>
        <w:tc>
          <w:tcPr>
            <w:tcW w:w="4394" w:type="dxa"/>
            <w:tcBorders>
              <w:top w:val="single" w:sz="4" w:space="0" w:color="auto"/>
              <w:left w:val="single" w:sz="4" w:space="0" w:color="auto"/>
              <w:bottom w:val="nil"/>
              <w:right w:val="single" w:sz="4" w:space="0" w:color="auto"/>
            </w:tcBorders>
            <w:vAlign w:val="center"/>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3.4</w:t>
            </w:r>
          </w:p>
        </w:tc>
        <w:tc>
          <w:tcPr>
            <w:tcW w:w="4536"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Правоустанавливающие документы</w:t>
            </w:r>
            <w:r w:rsidRPr="00A47D37">
              <w:rPr>
                <w:rFonts w:ascii="Times New Roman" w:hAnsi="Times New Roman" w:cs="Times New Roman"/>
                <w:sz w:val="20"/>
                <w:szCs w:val="20"/>
              </w:rPr>
              <w:t xml:space="preserve">, в случае реконструкции </w:t>
            </w:r>
            <w:r w:rsidRPr="00A47D37">
              <w:rPr>
                <w:rFonts w:ascii="Times New Roman" w:eastAsia="Calibri" w:hAnsi="Times New Roman" w:cs="Times New Roman"/>
                <w:sz w:val="20"/>
                <w:szCs w:val="20"/>
              </w:rPr>
              <w:t xml:space="preserve">(Сведения о праве застройщика на </w:t>
            </w:r>
            <w:r w:rsidRPr="00A47D37">
              <w:rPr>
                <w:rFonts w:ascii="Times New Roman" w:hAnsi="Times New Roman" w:cs="Times New Roman"/>
                <w:sz w:val="20"/>
                <w:szCs w:val="20"/>
              </w:rPr>
              <w:t>объект капитального строительства)</w:t>
            </w:r>
          </w:p>
        </w:tc>
        <w:tc>
          <w:tcPr>
            <w:tcW w:w="4394" w:type="dxa"/>
            <w:tcBorders>
              <w:top w:val="single" w:sz="4" w:space="0" w:color="auto"/>
              <w:left w:val="single" w:sz="4" w:space="0" w:color="auto"/>
              <w:bottom w:val="nil"/>
              <w:right w:val="single" w:sz="4" w:space="0" w:color="auto"/>
            </w:tcBorders>
            <w:vAlign w:val="center"/>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3.5</w:t>
            </w:r>
          </w:p>
        </w:tc>
        <w:tc>
          <w:tcPr>
            <w:tcW w:w="4536"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 xml:space="preserve">Сведения о наличии прав иных лиц на </w:t>
            </w:r>
            <w:r w:rsidRPr="00A47D37">
              <w:rPr>
                <w:rFonts w:ascii="Times New Roman" w:hAnsi="Times New Roman" w:cs="Times New Roman"/>
                <w:sz w:val="20"/>
                <w:szCs w:val="20"/>
              </w:rPr>
              <w:t>объект капитального строительства, в случае реконструкции</w:t>
            </w:r>
            <w:r w:rsidRPr="00A47D37">
              <w:rPr>
                <w:rFonts w:ascii="Times New Roman" w:eastAsia="Calibri" w:hAnsi="Times New Roman" w:cs="Times New Roman"/>
                <w:sz w:val="20"/>
                <w:szCs w:val="20"/>
              </w:rPr>
              <w:t xml:space="preserve"> (при наличии)</w:t>
            </w:r>
          </w:p>
        </w:tc>
        <w:tc>
          <w:tcPr>
            <w:tcW w:w="4394" w:type="dxa"/>
            <w:tcBorders>
              <w:top w:val="single" w:sz="4" w:space="0" w:color="auto"/>
              <w:left w:val="single" w:sz="4" w:space="0" w:color="auto"/>
              <w:bottom w:val="nil"/>
              <w:right w:val="single" w:sz="4" w:space="0" w:color="auto"/>
            </w:tcBorders>
            <w:vAlign w:val="center"/>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nil"/>
              <w:right w:val="single" w:sz="4" w:space="0" w:color="auto"/>
            </w:tcBorders>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3.6</w:t>
            </w:r>
          </w:p>
        </w:tc>
        <w:tc>
          <w:tcPr>
            <w:tcW w:w="4536" w:type="dxa"/>
            <w:tcBorders>
              <w:top w:val="single" w:sz="4" w:space="0" w:color="auto"/>
              <w:left w:val="single" w:sz="4" w:space="0" w:color="auto"/>
              <w:bottom w:val="nil"/>
              <w:right w:val="single" w:sz="4" w:space="0" w:color="auto"/>
            </w:tcBorders>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Сведения о решении о предоставлении разрешения на отклонение от предельных параметров разрешенного строительства, реконструкции (при наличии)</w:t>
            </w:r>
          </w:p>
        </w:tc>
        <w:tc>
          <w:tcPr>
            <w:tcW w:w="4394" w:type="dxa"/>
            <w:tcBorders>
              <w:top w:val="single" w:sz="4" w:space="0" w:color="auto"/>
              <w:left w:val="single" w:sz="4" w:space="0" w:color="auto"/>
              <w:bottom w:val="nil"/>
              <w:right w:val="single" w:sz="4" w:space="0" w:color="auto"/>
            </w:tcBorders>
            <w:vAlign w:val="center"/>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3.7</w:t>
            </w:r>
          </w:p>
        </w:tc>
        <w:tc>
          <w:tcPr>
            <w:tcW w:w="4536"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hAnsi="Times New Roman" w:cs="Times New Roman"/>
                <w:sz w:val="20"/>
                <w:szCs w:val="20"/>
              </w:rPr>
              <w:t>Сведения о планируемых параметрах:</w:t>
            </w:r>
          </w:p>
        </w:tc>
        <w:tc>
          <w:tcPr>
            <w:tcW w:w="4394" w:type="dxa"/>
            <w:tcBorders>
              <w:top w:val="single" w:sz="4" w:space="0" w:color="auto"/>
              <w:left w:val="single" w:sz="4" w:space="0" w:color="auto"/>
              <w:bottom w:val="nil"/>
              <w:right w:val="single" w:sz="4" w:space="0" w:color="auto"/>
            </w:tcBorders>
            <w:vAlign w:val="center"/>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3.7.1</w:t>
            </w:r>
          </w:p>
        </w:tc>
        <w:tc>
          <w:tcPr>
            <w:tcW w:w="4536" w:type="dxa"/>
            <w:tcBorders>
              <w:top w:val="single" w:sz="4" w:space="0" w:color="auto"/>
              <w:left w:val="single" w:sz="4" w:space="0" w:color="auto"/>
              <w:bottom w:val="nil"/>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eastAsia="Calibri" w:hAnsi="Times New Roman" w:cs="Times New Roman"/>
                <w:sz w:val="20"/>
                <w:szCs w:val="20"/>
              </w:rPr>
              <w:t xml:space="preserve">Количество надземных этажей </w:t>
            </w:r>
          </w:p>
        </w:tc>
        <w:tc>
          <w:tcPr>
            <w:tcW w:w="4394" w:type="dxa"/>
            <w:tcBorders>
              <w:top w:val="single" w:sz="4" w:space="0" w:color="auto"/>
              <w:left w:val="single" w:sz="4" w:space="0" w:color="auto"/>
              <w:bottom w:val="nil"/>
              <w:right w:val="single" w:sz="4" w:space="0" w:color="auto"/>
            </w:tcBorders>
            <w:vAlign w:val="center"/>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3.7.2</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 xml:space="preserve">Предельная высота </w:t>
            </w:r>
          </w:p>
        </w:tc>
        <w:tc>
          <w:tcPr>
            <w:tcW w:w="4394"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3.7.3</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 xml:space="preserve">Размер отступов от всех границ земельного участка до </w:t>
            </w:r>
            <w:r w:rsidRPr="00A47D37">
              <w:rPr>
                <w:rFonts w:ascii="Times New Roman" w:hAnsi="Times New Roman" w:cs="Times New Roman"/>
                <w:sz w:val="20"/>
                <w:szCs w:val="20"/>
              </w:rPr>
              <w:t>объекта капитального строительства</w:t>
            </w:r>
          </w:p>
        </w:tc>
        <w:tc>
          <w:tcPr>
            <w:tcW w:w="4394"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3.7.4</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Площадь земельного участка, занятая под объектом капитального строительства</w:t>
            </w:r>
          </w:p>
        </w:tc>
        <w:tc>
          <w:tcPr>
            <w:tcW w:w="4394"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r w:rsidR="00E330CE" w:rsidRPr="00A47D37" w:rsidTr="00E330CE">
        <w:tc>
          <w:tcPr>
            <w:tcW w:w="1135"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sz w:val="20"/>
                <w:szCs w:val="20"/>
              </w:rPr>
            </w:pPr>
            <w:r w:rsidRPr="00A47D37">
              <w:rPr>
                <w:rFonts w:ascii="Times New Roman" w:hAnsi="Times New Roman" w:cs="Times New Roman"/>
                <w:sz w:val="20"/>
                <w:szCs w:val="20"/>
              </w:rPr>
              <w:t>3.8</w:t>
            </w:r>
            <w:r w:rsidRPr="00A47D37">
              <w:rPr>
                <w:rFonts w:ascii="Times New Roman" w:hAnsi="Times New Roman" w:cs="Times New Roman"/>
                <w:sz w:val="20"/>
                <w:szCs w:val="20"/>
                <w:lang w:val="en-US"/>
              </w:rPr>
              <w:t xml:space="preserve"> </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 xml:space="preserve">Сведения о типовом архитектурном решении объекта капитального строительства, утвержденным в соответствии с Федеральным законом от 25 июня 2002 г. № 73-ФЗ «Об объектах культурного наследия (памятниках истории и культуры) народов Российской Федерации» (Собрание законодательства Российской Федерации, 2002, № 26, ст. 2519; 2004, № 35, ст. 3607; 2006, № 1, ст. 10; № 52, ст. 5498; 2007, № 1, ст. 21; № 43, ст. 5084; 2008, № 20, ст. 2251; № 30, ст. 3616; 2011, № 47, ст. 6606; № 49, ст. 7026; 2012, № 31, ст. 4322; № 47, ст. 6390; 2013, № 17, ст. 2030; № 30, ст. 4078; 2014, № 43, ст. 5799; № 49, ст. 6928; </w:t>
            </w:r>
            <w:r w:rsidRPr="00A47D37">
              <w:rPr>
                <w:rFonts w:ascii="Times New Roman" w:eastAsia="Calibri" w:hAnsi="Times New Roman" w:cs="Times New Roman"/>
                <w:sz w:val="20"/>
                <w:szCs w:val="20"/>
              </w:rPr>
              <w:lastRenderedPageBreak/>
              <w:t>2016, № 1, ст. 79; № 15, ст. 2057; № 27, ст. 4294; 2017, № 31, ст. 4771), в случае строительства или реконструкции такого объекта в границах территории исторического поселения федерального или регионального значения</w:t>
            </w:r>
          </w:p>
        </w:tc>
        <w:tc>
          <w:tcPr>
            <w:tcW w:w="4394"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sz w:val="20"/>
                <w:szCs w:val="20"/>
              </w:rPr>
            </w:pPr>
          </w:p>
        </w:tc>
      </w:tr>
    </w:tbl>
    <w:p w:rsidR="00E330CE" w:rsidRPr="00A47D37" w:rsidRDefault="00E330CE" w:rsidP="00E330CE">
      <w:pPr>
        <w:tabs>
          <w:tab w:val="left" w:pos="851"/>
        </w:tabs>
        <w:ind w:left="720" w:right="23"/>
        <w:contextualSpacing/>
        <w:jc w:val="both"/>
        <w:rPr>
          <w:rFonts w:ascii="Times New Roman" w:hAnsi="Times New Roman" w:cs="Times New Roman"/>
          <w:b/>
          <w:sz w:val="20"/>
          <w:szCs w:val="20"/>
        </w:rPr>
      </w:pPr>
    </w:p>
    <w:p w:rsidR="00E330CE" w:rsidRPr="00A47D37" w:rsidRDefault="00E330CE" w:rsidP="00E330CE">
      <w:pPr>
        <w:tabs>
          <w:tab w:val="left" w:pos="851"/>
        </w:tabs>
        <w:ind w:right="23" w:firstLine="567"/>
        <w:jc w:val="both"/>
        <w:rPr>
          <w:rFonts w:ascii="Times New Roman" w:hAnsi="Times New Roman" w:cs="Times New Roman"/>
          <w:sz w:val="20"/>
          <w:szCs w:val="20"/>
        </w:rPr>
      </w:pPr>
      <w:r w:rsidRPr="00A47D37">
        <w:rPr>
          <w:rFonts w:ascii="Times New Roman" w:eastAsia="Calibri" w:hAnsi="Times New Roman" w:cs="Times New Roman"/>
          <w:sz w:val="20"/>
          <w:szCs w:val="20"/>
        </w:rPr>
        <w:t xml:space="preserve">Почтовый адрес и (или) адрес электронной почты для связи и направления уведомлений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rsidR="00E330CE" w:rsidRPr="00A47D37" w:rsidRDefault="00E330CE" w:rsidP="00E330CE">
      <w:pPr>
        <w:tabs>
          <w:tab w:val="left" w:pos="851"/>
        </w:tabs>
        <w:ind w:right="23"/>
        <w:contextualSpacing/>
        <w:jc w:val="both"/>
        <w:rPr>
          <w:rFonts w:ascii="Times New Roman" w:hAnsi="Times New Roman" w:cs="Times New Roman"/>
          <w:b/>
          <w:sz w:val="26"/>
          <w:szCs w:val="26"/>
        </w:rPr>
      </w:pPr>
      <w:r w:rsidRPr="00A47D37">
        <w:rPr>
          <w:rFonts w:ascii="Times New Roman" w:hAnsi="Times New Roman" w:cs="Times New Roman"/>
          <w:b/>
          <w:sz w:val="20"/>
          <w:szCs w:val="20"/>
        </w:rPr>
        <w:t>___________________________________________________________________________</w:t>
      </w:r>
    </w:p>
    <w:p w:rsidR="00E330CE" w:rsidRPr="00A47D37" w:rsidRDefault="00E330CE" w:rsidP="00E330CE">
      <w:pPr>
        <w:tabs>
          <w:tab w:val="left" w:pos="851"/>
        </w:tabs>
        <w:ind w:right="23"/>
        <w:jc w:val="both"/>
        <w:rPr>
          <w:rFonts w:ascii="Times New Roman" w:hAnsi="Times New Roman" w:cs="Times New Roman"/>
          <w:b/>
          <w:sz w:val="26"/>
          <w:szCs w:val="26"/>
        </w:rPr>
      </w:pPr>
    </w:p>
    <w:p w:rsidR="00E330CE" w:rsidRPr="00A47D37" w:rsidRDefault="00E330CE" w:rsidP="00E330CE">
      <w:pPr>
        <w:tabs>
          <w:tab w:val="left" w:pos="851"/>
        </w:tabs>
        <w:ind w:left="720" w:right="23"/>
        <w:contextualSpacing/>
        <w:jc w:val="both"/>
        <w:rPr>
          <w:rFonts w:ascii="Times New Roman" w:hAnsi="Times New Roman" w:cs="Times New Roman"/>
          <w:b/>
          <w:sz w:val="26"/>
          <w:szCs w:val="26"/>
        </w:rPr>
      </w:pPr>
    </w:p>
    <w:p w:rsidR="00E330CE" w:rsidRPr="00A47D37" w:rsidRDefault="00E330CE" w:rsidP="00A47D37">
      <w:pPr>
        <w:tabs>
          <w:tab w:val="left" w:pos="851"/>
        </w:tabs>
        <w:spacing w:after="0"/>
        <w:ind w:right="23"/>
        <w:jc w:val="both"/>
        <w:rPr>
          <w:rFonts w:ascii="Times New Roman" w:hAnsi="Times New Roman" w:cs="Times New Roman"/>
          <w:b/>
          <w:sz w:val="20"/>
          <w:szCs w:val="20"/>
        </w:rPr>
      </w:pPr>
      <w:r w:rsidRPr="00A47D37">
        <w:rPr>
          <w:rFonts w:ascii="Times New Roman" w:hAnsi="Times New Roman" w:cs="Times New Roman"/>
          <w:b/>
          <w:sz w:val="20"/>
          <w:szCs w:val="20"/>
        </w:rPr>
        <w:t>Настоящим уведомлением подтверждаю, что __________________________________</w:t>
      </w:r>
      <w:r w:rsidR="00A47D37">
        <w:rPr>
          <w:rFonts w:ascii="Times New Roman" w:hAnsi="Times New Roman" w:cs="Times New Roman"/>
          <w:b/>
          <w:sz w:val="20"/>
          <w:szCs w:val="20"/>
        </w:rPr>
        <w:t>______________________</w:t>
      </w:r>
    </w:p>
    <w:p w:rsidR="00E330CE" w:rsidRPr="00A47D37" w:rsidRDefault="00E330CE" w:rsidP="00A47D37">
      <w:pPr>
        <w:tabs>
          <w:tab w:val="left" w:pos="851"/>
        </w:tabs>
        <w:spacing w:after="0"/>
        <w:ind w:right="23"/>
        <w:jc w:val="both"/>
        <w:rPr>
          <w:rFonts w:ascii="Times New Roman" w:hAnsi="Times New Roman" w:cs="Times New Roman"/>
          <w:sz w:val="20"/>
          <w:szCs w:val="20"/>
        </w:rPr>
      </w:pPr>
      <w:r w:rsidRPr="00A47D37">
        <w:rPr>
          <w:rFonts w:ascii="Times New Roman" w:hAnsi="Times New Roman" w:cs="Times New Roman"/>
          <w:sz w:val="20"/>
          <w:szCs w:val="20"/>
        </w:rPr>
        <w:t xml:space="preserve">                                                                           (объект индивидуального жилищного строительства или садовый дом)</w:t>
      </w:r>
    </w:p>
    <w:p w:rsidR="00A47D37" w:rsidRDefault="00A47D37" w:rsidP="00E330CE">
      <w:pPr>
        <w:tabs>
          <w:tab w:val="left" w:pos="851"/>
        </w:tabs>
        <w:ind w:right="23"/>
        <w:jc w:val="both"/>
        <w:rPr>
          <w:rFonts w:ascii="Times New Roman" w:hAnsi="Times New Roman" w:cs="Times New Roman"/>
          <w:b/>
          <w:sz w:val="20"/>
          <w:szCs w:val="20"/>
        </w:rPr>
      </w:pPr>
    </w:p>
    <w:p w:rsidR="00E330CE" w:rsidRPr="00A47D37" w:rsidRDefault="00E330CE" w:rsidP="00E330CE">
      <w:pPr>
        <w:tabs>
          <w:tab w:val="left" w:pos="851"/>
        </w:tabs>
        <w:ind w:right="23"/>
        <w:jc w:val="both"/>
        <w:rPr>
          <w:rFonts w:ascii="Times New Roman" w:hAnsi="Times New Roman" w:cs="Times New Roman"/>
          <w:b/>
          <w:sz w:val="20"/>
          <w:szCs w:val="20"/>
        </w:rPr>
      </w:pPr>
      <w:r w:rsidRPr="00A47D37">
        <w:rPr>
          <w:rFonts w:ascii="Times New Roman" w:hAnsi="Times New Roman" w:cs="Times New Roman"/>
          <w:b/>
          <w:sz w:val="20"/>
          <w:szCs w:val="20"/>
        </w:rPr>
        <w:t>не предназначен для раздела на самостоятельные объекты недвижимости.</w:t>
      </w:r>
    </w:p>
    <w:p w:rsidR="00E330CE" w:rsidRPr="00A47D37" w:rsidRDefault="00E330CE" w:rsidP="00E330CE">
      <w:pPr>
        <w:widowControl w:val="0"/>
        <w:autoSpaceDE w:val="0"/>
        <w:autoSpaceDN w:val="0"/>
        <w:ind w:left="720"/>
        <w:jc w:val="both"/>
        <w:rPr>
          <w:rFonts w:ascii="Times New Roman" w:eastAsia="Calibri" w:hAnsi="Times New Roman" w:cs="Times New Roman"/>
          <w:sz w:val="20"/>
          <w:szCs w:val="20"/>
        </w:rPr>
      </w:pPr>
    </w:p>
    <w:p w:rsidR="00E330CE" w:rsidRPr="00A47D37" w:rsidRDefault="00E330CE" w:rsidP="00E330CE">
      <w:pPr>
        <w:widowControl w:val="0"/>
        <w:autoSpaceDE w:val="0"/>
        <w:autoSpaceDN w:val="0"/>
        <w:ind w:left="4248" w:firstLine="708"/>
        <w:rPr>
          <w:rFonts w:ascii="Times New Roman" w:eastAsia="Calibri" w:hAnsi="Times New Roman" w:cs="Times New Roman"/>
          <w:sz w:val="20"/>
          <w:szCs w:val="20"/>
        </w:rPr>
      </w:pPr>
      <w:r w:rsidRPr="00A47D37">
        <w:rPr>
          <w:rFonts w:ascii="Times New Roman" w:eastAsia="Calibri" w:hAnsi="Times New Roman" w:cs="Times New Roman"/>
          <w:sz w:val="20"/>
          <w:szCs w:val="20"/>
        </w:rPr>
        <w:t>__________  _____________________</w:t>
      </w:r>
    </w:p>
    <w:p w:rsidR="00E330CE" w:rsidRPr="00A47D37" w:rsidRDefault="00E330CE" w:rsidP="00E330CE">
      <w:pPr>
        <w:widowControl w:val="0"/>
        <w:autoSpaceDE w:val="0"/>
        <w:autoSpaceDN w:val="0"/>
        <w:rPr>
          <w:rFonts w:ascii="Times New Roman" w:eastAsia="Calibri" w:hAnsi="Times New Roman" w:cs="Times New Roman"/>
          <w:sz w:val="20"/>
          <w:szCs w:val="20"/>
        </w:rPr>
      </w:pPr>
      <w:r w:rsidRPr="00A47D37">
        <w:rPr>
          <w:rFonts w:ascii="Times New Roman" w:eastAsia="Calibri" w:hAnsi="Times New Roman" w:cs="Times New Roman"/>
          <w:sz w:val="20"/>
          <w:szCs w:val="20"/>
        </w:rPr>
        <w:t xml:space="preserve">                                                                                  (</w:t>
      </w:r>
      <w:proofErr w:type="gramStart"/>
      <w:r w:rsidRPr="00A47D37">
        <w:rPr>
          <w:rFonts w:ascii="Times New Roman" w:eastAsia="Calibri" w:hAnsi="Times New Roman" w:cs="Times New Roman"/>
          <w:sz w:val="20"/>
          <w:szCs w:val="20"/>
        </w:rPr>
        <w:t xml:space="preserve">подпись)   </w:t>
      </w:r>
      <w:proofErr w:type="gramEnd"/>
      <w:r w:rsidRPr="00A47D37">
        <w:rPr>
          <w:rFonts w:ascii="Times New Roman" w:eastAsia="Calibri" w:hAnsi="Times New Roman" w:cs="Times New Roman"/>
          <w:sz w:val="20"/>
          <w:szCs w:val="20"/>
        </w:rPr>
        <w:t xml:space="preserve">     (расшифровка подписи)</w:t>
      </w:r>
    </w:p>
    <w:p w:rsidR="00E330CE" w:rsidRPr="00A47D37" w:rsidRDefault="00E330CE" w:rsidP="00E330CE">
      <w:pPr>
        <w:widowControl w:val="0"/>
        <w:autoSpaceDE w:val="0"/>
        <w:autoSpaceDN w:val="0"/>
        <w:jc w:val="both"/>
        <w:rPr>
          <w:rFonts w:ascii="Times New Roman" w:eastAsia="Calibri" w:hAnsi="Times New Roman" w:cs="Times New Roman"/>
          <w:b/>
          <w:sz w:val="20"/>
          <w:szCs w:val="20"/>
        </w:rPr>
      </w:pPr>
    </w:p>
    <w:p w:rsidR="00E330CE" w:rsidRPr="00A47D37" w:rsidRDefault="00E330CE" w:rsidP="00E330CE">
      <w:pPr>
        <w:widowControl w:val="0"/>
        <w:autoSpaceDE w:val="0"/>
        <w:autoSpaceDN w:val="0"/>
        <w:jc w:val="both"/>
        <w:rPr>
          <w:rFonts w:ascii="Times New Roman" w:eastAsia="Calibri" w:hAnsi="Times New Roman" w:cs="Times New Roman"/>
          <w:sz w:val="20"/>
          <w:szCs w:val="20"/>
        </w:rPr>
      </w:pPr>
      <w:r w:rsidRPr="00A47D37">
        <w:rPr>
          <w:rFonts w:ascii="Times New Roman" w:eastAsia="Calibri" w:hAnsi="Times New Roman" w:cs="Times New Roman"/>
          <w:sz w:val="20"/>
          <w:szCs w:val="20"/>
        </w:rPr>
        <w:t>К настоящему уведомлению прилагается:</w:t>
      </w:r>
    </w:p>
    <w:p w:rsidR="00E330CE" w:rsidRPr="00A47D37" w:rsidRDefault="00E330CE" w:rsidP="00E330CE">
      <w:pPr>
        <w:tabs>
          <w:tab w:val="left" w:pos="851"/>
        </w:tabs>
        <w:ind w:right="23"/>
        <w:contextualSpacing/>
        <w:jc w:val="both"/>
        <w:rPr>
          <w:rFonts w:ascii="Times New Roman" w:hAnsi="Times New Roman" w:cs="Times New Roman"/>
          <w:b/>
          <w:sz w:val="26"/>
          <w:szCs w:val="26"/>
        </w:rPr>
      </w:pPr>
      <w:r w:rsidRPr="00A47D37">
        <w:rPr>
          <w:rFonts w:ascii="Times New Roman" w:hAnsi="Times New Roman" w:cs="Times New Roman"/>
          <w:b/>
          <w:sz w:val="26"/>
          <w:szCs w:val="26"/>
        </w:rPr>
        <w:t>___________________________________________________________________________</w:t>
      </w:r>
    </w:p>
    <w:p w:rsidR="00724ACD" w:rsidRPr="00A47D37" w:rsidRDefault="00724ACD"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lastRenderedPageBreak/>
        <w:t>Приложение № 2</w:t>
      </w: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594021458"/>
          <w:placeholder>
            <w:docPart w:val="B248AFC891E14E7A88098A26924AE294"/>
          </w:placeholder>
        </w:sdtPr>
        <w:sdtEndPr/>
        <w:sdtContent>
          <w:r w:rsidRPr="00A47D37">
            <w:rPr>
              <w:rFonts w:ascii="Times New Roman" w:eastAsia="Times New Roman" w:hAnsi="Times New Roman" w:cs="Times New Roman"/>
              <w:sz w:val="20"/>
              <w:szCs w:val="20"/>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sdtContent>
      </w:sdt>
      <w:r w:rsidRPr="00A47D37">
        <w:rPr>
          <w:rFonts w:ascii="Times New Roman" w:eastAsia="Times New Roman" w:hAnsi="Times New Roman" w:cs="Times New Roman"/>
          <w:sz w:val="20"/>
          <w:szCs w:val="20"/>
          <w:lang w:eastAsia="ru-RU"/>
        </w:rPr>
        <w:t xml:space="preserve">утвержденному Постановлением </w:t>
      </w: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Администрации</w:t>
      </w: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 xml:space="preserve">от </w:t>
      </w:r>
      <w:proofErr w:type="gramStart"/>
      <w:r w:rsidRPr="00A47D37">
        <w:rPr>
          <w:rFonts w:ascii="Times New Roman" w:eastAsia="Times New Roman" w:hAnsi="Times New Roman" w:cs="Times New Roman"/>
          <w:sz w:val="20"/>
          <w:szCs w:val="20"/>
          <w:lang w:eastAsia="ru-RU"/>
        </w:rPr>
        <w:t>« _</w:t>
      </w:r>
      <w:proofErr w:type="gramEnd"/>
      <w:r w:rsidRPr="00A47D37">
        <w:rPr>
          <w:rFonts w:ascii="Times New Roman" w:eastAsia="Times New Roman" w:hAnsi="Times New Roman" w:cs="Times New Roman"/>
          <w:sz w:val="20"/>
          <w:szCs w:val="20"/>
          <w:lang w:eastAsia="ru-RU"/>
        </w:rPr>
        <w:t>____» ___________ 2021г. № ________</w:t>
      </w: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widowControl w:val="0"/>
        <w:autoSpaceDE w:val="0"/>
        <w:autoSpaceDN w:val="0"/>
        <w:jc w:val="center"/>
        <w:rPr>
          <w:rFonts w:ascii="Times New Roman" w:eastAsia="Calibri" w:hAnsi="Times New Roman" w:cs="Times New Roman"/>
          <w:b/>
          <w:sz w:val="28"/>
          <w:szCs w:val="28"/>
        </w:rPr>
      </w:pPr>
      <w:r w:rsidRPr="00A47D37">
        <w:rPr>
          <w:rFonts w:ascii="Times New Roman" w:eastAsia="Calibri" w:hAnsi="Times New Roman" w:cs="Times New Roman"/>
          <w:b/>
          <w:sz w:val="28"/>
          <w:szCs w:val="28"/>
        </w:rPr>
        <w:t>Уведомление об изменении параметров планируемого строительства или реконструкции объекта индивидуального жилищного строительства или садового дома</w:t>
      </w:r>
    </w:p>
    <w:p w:rsidR="00E330CE" w:rsidRPr="00A47D37" w:rsidRDefault="00E330CE" w:rsidP="00E330CE">
      <w:pPr>
        <w:widowControl w:val="0"/>
        <w:autoSpaceDE w:val="0"/>
        <w:autoSpaceDN w:val="0"/>
        <w:jc w:val="both"/>
        <w:rPr>
          <w:rFonts w:ascii="Times New Roman" w:hAnsi="Times New Roman" w:cs="Times New Roman"/>
          <w:sz w:val="28"/>
          <w:szCs w:val="28"/>
        </w:rPr>
      </w:pPr>
    </w:p>
    <w:p w:rsidR="00E330CE" w:rsidRPr="00A47D37" w:rsidRDefault="00E330CE" w:rsidP="00E330CE">
      <w:pPr>
        <w:widowControl w:val="0"/>
        <w:autoSpaceDE w:val="0"/>
        <w:autoSpaceDN w:val="0"/>
        <w:jc w:val="right"/>
        <w:rPr>
          <w:rFonts w:ascii="Times New Roman" w:hAnsi="Times New Roman" w:cs="Times New Roman"/>
          <w:sz w:val="28"/>
          <w:szCs w:val="28"/>
        </w:rPr>
      </w:pPr>
      <w:r w:rsidRPr="00A47D37">
        <w:rPr>
          <w:rFonts w:ascii="Times New Roman" w:hAnsi="Times New Roman" w:cs="Times New Roman"/>
          <w:sz w:val="28"/>
          <w:szCs w:val="28"/>
        </w:rPr>
        <w:t>«__» ____________ 20__ г.</w:t>
      </w:r>
    </w:p>
    <w:p w:rsidR="00E330CE" w:rsidRPr="00A47D37" w:rsidRDefault="00E330CE" w:rsidP="00E330CE">
      <w:pPr>
        <w:widowControl w:val="0"/>
        <w:autoSpaceDE w:val="0"/>
        <w:autoSpaceDN w:val="0"/>
        <w:rPr>
          <w:rFonts w:ascii="Times New Roman" w:eastAsia="Calibri" w:hAnsi="Times New Roman" w:cs="Times New Roman"/>
          <w:sz w:val="28"/>
          <w:szCs w:val="28"/>
        </w:rPr>
      </w:pPr>
    </w:p>
    <w:p w:rsidR="00E330CE" w:rsidRPr="00A47D37" w:rsidRDefault="00E330CE" w:rsidP="00A47D37">
      <w:pPr>
        <w:widowControl w:val="0"/>
        <w:autoSpaceDE w:val="0"/>
        <w:autoSpaceDN w:val="0"/>
        <w:spacing w:after="0"/>
        <w:rPr>
          <w:rFonts w:ascii="Times New Roman" w:eastAsia="Calibri" w:hAnsi="Times New Roman" w:cs="Times New Roman"/>
          <w:sz w:val="28"/>
          <w:szCs w:val="28"/>
        </w:rPr>
      </w:pPr>
      <w:r w:rsidRPr="00A47D37">
        <w:rPr>
          <w:rFonts w:ascii="Times New Roman" w:eastAsia="Calibri" w:hAnsi="Times New Roman" w:cs="Times New Roman"/>
          <w:sz w:val="28"/>
          <w:szCs w:val="28"/>
        </w:rPr>
        <w:t>_____________________________________________________________________</w:t>
      </w:r>
      <w:r w:rsidRPr="00A47D37">
        <w:rPr>
          <w:rFonts w:ascii="Times New Roman" w:eastAsia="Calibri" w:hAnsi="Times New Roman" w:cs="Times New Roman"/>
          <w:sz w:val="28"/>
          <w:szCs w:val="28"/>
        </w:rPr>
        <w:br/>
        <w:t>_____________________________________________________________________</w:t>
      </w:r>
    </w:p>
    <w:p w:rsidR="00E330CE" w:rsidRPr="00A47D37" w:rsidRDefault="00E330CE" w:rsidP="00A47D37">
      <w:pPr>
        <w:widowControl w:val="0"/>
        <w:autoSpaceDE w:val="0"/>
        <w:autoSpaceDN w:val="0"/>
        <w:spacing w:after="0"/>
        <w:jc w:val="center"/>
        <w:rPr>
          <w:rFonts w:ascii="Times New Roman" w:eastAsia="Calibri" w:hAnsi="Times New Roman" w:cs="Times New Roman"/>
          <w:sz w:val="20"/>
          <w:szCs w:val="20"/>
        </w:rPr>
      </w:pPr>
      <w:r w:rsidRPr="00A47D37">
        <w:rPr>
          <w:rFonts w:ascii="Times New Roman" w:eastAsia="Calibri" w:hAnsi="Times New Roman" w:cs="Times New Roman"/>
          <w:sz w:val="20"/>
          <w:szCs w:val="20"/>
        </w:rPr>
        <w:t>(</w:t>
      </w:r>
      <w:r w:rsidRPr="00A47D37">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r w:rsidRPr="00A47D37">
        <w:rPr>
          <w:rFonts w:ascii="Times New Roman" w:eastAsia="Calibri" w:hAnsi="Times New Roman" w:cs="Times New Roman"/>
          <w:sz w:val="20"/>
          <w:szCs w:val="20"/>
        </w:rPr>
        <w:t>)</w:t>
      </w:r>
    </w:p>
    <w:p w:rsidR="00E330CE" w:rsidRPr="00A47D37" w:rsidRDefault="00E330CE" w:rsidP="00E330CE">
      <w:pPr>
        <w:widowControl w:val="0"/>
        <w:autoSpaceDE w:val="0"/>
        <w:autoSpaceDN w:val="0"/>
        <w:jc w:val="center"/>
        <w:rPr>
          <w:rFonts w:ascii="Times New Roman" w:eastAsia="Calibri" w:hAnsi="Times New Roman" w:cs="Times New Roman"/>
          <w:sz w:val="24"/>
          <w:szCs w:val="24"/>
        </w:rPr>
      </w:pPr>
    </w:p>
    <w:p w:rsidR="00E330CE" w:rsidRPr="00A47D37" w:rsidRDefault="00E330CE" w:rsidP="00E330CE">
      <w:pPr>
        <w:widowControl w:val="0"/>
        <w:numPr>
          <w:ilvl w:val="0"/>
          <w:numId w:val="53"/>
        </w:numPr>
        <w:tabs>
          <w:tab w:val="left" w:pos="1134"/>
        </w:tabs>
        <w:autoSpaceDE w:val="0"/>
        <w:autoSpaceDN w:val="0"/>
        <w:adjustRightInd w:val="0"/>
        <w:spacing w:after="0" w:line="240" w:lineRule="auto"/>
        <w:ind w:left="0" w:right="20" w:firstLine="0"/>
        <w:jc w:val="center"/>
        <w:rPr>
          <w:rFonts w:ascii="Times New Roman" w:eastAsia="Calibri" w:hAnsi="Times New Roman" w:cs="Times New Roman"/>
          <w:b/>
          <w:sz w:val="28"/>
          <w:szCs w:val="28"/>
        </w:rPr>
      </w:pPr>
      <w:r w:rsidRPr="00A47D37">
        <w:rPr>
          <w:rFonts w:ascii="Times New Roman" w:eastAsia="Calibri" w:hAnsi="Times New Roman" w:cs="Times New Roman"/>
          <w:b/>
          <w:bCs/>
          <w:sz w:val="26"/>
          <w:szCs w:val="26"/>
        </w:rPr>
        <w:t>Сведения о застройщике:</w:t>
      </w:r>
    </w:p>
    <w:p w:rsidR="00E330CE" w:rsidRPr="00A47D37" w:rsidRDefault="00E330CE" w:rsidP="00E330CE">
      <w:pPr>
        <w:widowControl w:val="0"/>
        <w:autoSpaceDE w:val="0"/>
        <w:autoSpaceDN w:val="0"/>
        <w:adjustRightInd w:val="0"/>
        <w:ind w:right="20"/>
        <w:jc w:val="center"/>
        <w:rPr>
          <w:rFonts w:ascii="Times New Roman" w:eastAsia="Calibri" w:hAnsi="Times New Roman" w:cs="Times New Roman"/>
          <w:b/>
          <w:sz w:val="28"/>
          <w:szCs w:val="28"/>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4678"/>
        <w:gridCol w:w="4536"/>
      </w:tblGrid>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bCs/>
                <w:sz w:val="20"/>
                <w:szCs w:val="20"/>
              </w:rPr>
            </w:pPr>
            <w:r w:rsidRPr="00A47D37">
              <w:rPr>
                <w:rFonts w:ascii="Times New Roman" w:hAnsi="Times New Roman" w:cs="Times New Roman"/>
                <w:bCs/>
                <w:sz w:val="20"/>
                <w:szCs w:val="20"/>
              </w:rPr>
              <w:t>1.</w:t>
            </w:r>
            <w:r w:rsidRPr="00A47D37">
              <w:rPr>
                <w:rFonts w:ascii="Times New Roman" w:hAnsi="Times New Roman" w:cs="Times New Roman"/>
                <w:bCs/>
                <w:sz w:val="20"/>
                <w:szCs w:val="20"/>
                <w:lang w:val="en-US"/>
              </w:rPr>
              <w:t>1</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Сведения о физическом лице, в случае если застройщиком является физическое лицо:</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bCs/>
                <w:sz w:val="20"/>
                <w:szCs w:val="20"/>
              </w:rPr>
            </w:pPr>
            <w:r w:rsidRPr="00A47D37">
              <w:rPr>
                <w:rFonts w:ascii="Times New Roman" w:hAnsi="Times New Roman" w:cs="Times New Roman"/>
                <w:bCs/>
                <w:sz w:val="20"/>
                <w:szCs w:val="20"/>
              </w:rPr>
              <w:t>1.1.1</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Фами</w:t>
            </w:r>
            <w:r w:rsidRPr="00A47D37">
              <w:rPr>
                <w:rFonts w:ascii="Times New Roman" w:eastAsia="Calibri" w:hAnsi="Times New Roman" w:cs="Times New Roman"/>
                <w:sz w:val="20"/>
                <w:szCs w:val="20"/>
              </w:rPr>
              <w:t>лия, имя, отчество (при наличии)</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bCs/>
                <w:sz w:val="20"/>
                <w:szCs w:val="20"/>
              </w:rPr>
            </w:pPr>
            <w:r w:rsidRPr="00A47D37">
              <w:rPr>
                <w:rFonts w:ascii="Times New Roman" w:hAnsi="Times New Roman" w:cs="Times New Roman"/>
                <w:bCs/>
                <w:sz w:val="20"/>
                <w:szCs w:val="20"/>
              </w:rPr>
              <w:t>1.1.2</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eastAsia="Calibri" w:hAnsi="Times New Roman" w:cs="Times New Roman"/>
                <w:sz w:val="20"/>
                <w:szCs w:val="20"/>
              </w:rPr>
              <w:t>Место жительства</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bCs/>
                <w:sz w:val="20"/>
                <w:szCs w:val="20"/>
              </w:rPr>
            </w:pPr>
            <w:r w:rsidRPr="00A47D37">
              <w:rPr>
                <w:rFonts w:ascii="Times New Roman" w:hAnsi="Times New Roman" w:cs="Times New Roman"/>
                <w:bCs/>
                <w:sz w:val="20"/>
                <w:szCs w:val="20"/>
              </w:rPr>
              <w:t>1.1.3</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eastAsia="Calibri" w:hAnsi="Times New Roman" w:cs="Times New Roman"/>
                <w:sz w:val="20"/>
                <w:szCs w:val="20"/>
              </w:rPr>
              <w:t>Реквизиты документа, удостоверяющего личность</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bCs/>
                <w:sz w:val="20"/>
                <w:szCs w:val="20"/>
              </w:rPr>
            </w:pPr>
            <w:r w:rsidRPr="00A47D37">
              <w:rPr>
                <w:rFonts w:ascii="Times New Roman" w:hAnsi="Times New Roman" w:cs="Times New Roman"/>
                <w:bCs/>
                <w:sz w:val="20"/>
                <w:szCs w:val="20"/>
              </w:rPr>
              <w:t>1.2</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eastAsia="Calibri" w:hAnsi="Times New Roman" w:cs="Times New Roman"/>
                <w:sz w:val="20"/>
                <w:szCs w:val="20"/>
              </w:rPr>
            </w:pPr>
            <w:r w:rsidRPr="00A47D37">
              <w:rPr>
                <w:rFonts w:ascii="Times New Roman" w:hAnsi="Times New Roman" w:cs="Times New Roman"/>
                <w:sz w:val="20"/>
                <w:szCs w:val="20"/>
              </w:rPr>
              <w:t>Сведения о юридическом лице, в случае если застройщиком является юридическое лицо:</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bCs/>
                <w:sz w:val="20"/>
                <w:szCs w:val="20"/>
              </w:rPr>
            </w:pPr>
            <w:r w:rsidRPr="00A47D37">
              <w:rPr>
                <w:rFonts w:ascii="Times New Roman" w:hAnsi="Times New Roman" w:cs="Times New Roman"/>
                <w:bCs/>
                <w:sz w:val="20"/>
                <w:szCs w:val="20"/>
              </w:rPr>
              <w:t>1.2.1</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bCs/>
                <w:sz w:val="20"/>
                <w:szCs w:val="20"/>
              </w:rPr>
              <w:t xml:space="preserve">Наименование </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bCs/>
                <w:sz w:val="20"/>
                <w:szCs w:val="20"/>
              </w:rPr>
            </w:pPr>
            <w:r w:rsidRPr="00A47D37">
              <w:rPr>
                <w:rFonts w:ascii="Times New Roman" w:hAnsi="Times New Roman" w:cs="Times New Roman"/>
                <w:bCs/>
                <w:sz w:val="20"/>
                <w:szCs w:val="20"/>
              </w:rPr>
              <w:t>1.2.2</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sz w:val="20"/>
                <w:szCs w:val="20"/>
              </w:rPr>
              <w:t xml:space="preserve">Место нахождения </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bCs/>
                <w:sz w:val="20"/>
                <w:szCs w:val="20"/>
              </w:rPr>
            </w:pPr>
            <w:r w:rsidRPr="00A47D37">
              <w:rPr>
                <w:rFonts w:ascii="Times New Roman" w:hAnsi="Times New Roman" w:cs="Times New Roman"/>
                <w:bCs/>
                <w:sz w:val="20"/>
                <w:szCs w:val="20"/>
              </w:rPr>
              <w:t>1.2.3</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both"/>
              <w:rPr>
                <w:rFonts w:ascii="Times New Roman" w:hAnsi="Times New Roman" w:cs="Times New Roman"/>
                <w:bCs/>
                <w:sz w:val="20"/>
                <w:szCs w:val="20"/>
              </w:rPr>
            </w:pPr>
            <w:r w:rsidRPr="00A47D37">
              <w:rPr>
                <w:rFonts w:ascii="Times New Roman" w:hAnsi="Times New Roman" w:cs="Times New Roman"/>
                <w:sz w:val="20"/>
                <w:szCs w:val="20"/>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r w:rsidR="00E330CE" w:rsidRPr="00A47D37" w:rsidTr="00E330CE">
        <w:trPr>
          <w:jc w:val="center"/>
        </w:trPr>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contextualSpacing/>
              <w:jc w:val="center"/>
              <w:rPr>
                <w:rFonts w:ascii="Times New Roman" w:hAnsi="Times New Roman" w:cs="Times New Roman"/>
                <w:bCs/>
                <w:sz w:val="20"/>
                <w:szCs w:val="20"/>
              </w:rPr>
            </w:pPr>
            <w:r w:rsidRPr="00A47D37">
              <w:rPr>
                <w:rFonts w:ascii="Times New Roman" w:hAnsi="Times New Roman" w:cs="Times New Roman"/>
                <w:bCs/>
                <w:sz w:val="20"/>
                <w:szCs w:val="20"/>
              </w:rPr>
              <w:t>1.2.4</w:t>
            </w:r>
          </w:p>
        </w:tc>
        <w:tc>
          <w:tcPr>
            <w:tcW w:w="4678"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contextualSpacing/>
              <w:jc w:val="both"/>
              <w:rPr>
                <w:rFonts w:ascii="Times New Roman" w:hAnsi="Times New Roman" w:cs="Times New Roman"/>
                <w:bCs/>
                <w:sz w:val="20"/>
                <w:szCs w:val="20"/>
              </w:rPr>
            </w:pPr>
            <w:r w:rsidRPr="00A47D37">
              <w:rPr>
                <w:rFonts w:ascii="Times New Roman" w:hAnsi="Times New Roman" w:cs="Times New Roman"/>
                <w:sz w:val="20"/>
                <w:szCs w:val="20"/>
              </w:rPr>
              <w:t>Идентификационный номер налогоплательщика</w:t>
            </w:r>
            <w:r w:rsidRPr="00A47D37">
              <w:rPr>
                <w:rFonts w:ascii="Times New Roman" w:hAnsi="Times New Roman" w:cs="Times New Roman"/>
                <w:bCs/>
                <w:sz w:val="20"/>
                <w:szCs w:val="20"/>
              </w:rPr>
              <w:t xml:space="preserve">, </w:t>
            </w:r>
            <w:r w:rsidRPr="00A47D37">
              <w:rPr>
                <w:rFonts w:ascii="Times New Roman" w:hAnsi="Times New Roman" w:cs="Times New Roman"/>
                <w:sz w:val="20"/>
                <w:szCs w:val="20"/>
              </w:rPr>
              <w:t>за исключением случая, если заявителем является иностранное юридическое лицо</w:t>
            </w:r>
          </w:p>
        </w:tc>
        <w:tc>
          <w:tcPr>
            <w:tcW w:w="4536"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both"/>
              <w:rPr>
                <w:rFonts w:ascii="Times New Roman" w:hAnsi="Times New Roman" w:cs="Times New Roman"/>
                <w:b/>
                <w:bCs/>
                <w:sz w:val="20"/>
                <w:szCs w:val="20"/>
              </w:rPr>
            </w:pPr>
          </w:p>
        </w:tc>
      </w:tr>
    </w:tbl>
    <w:p w:rsidR="00E330CE" w:rsidRPr="00A47D37" w:rsidRDefault="00E330CE" w:rsidP="00E330CE">
      <w:pPr>
        <w:numPr>
          <w:ilvl w:val="0"/>
          <w:numId w:val="53"/>
        </w:numPr>
        <w:tabs>
          <w:tab w:val="left" w:pos="1134"/>
        </w:tabs>
        <w:spacing w:after="480" w:line="240" w:lineRule="auto"/>
        <w:ind w:left="0" w:right="20" w:firstLine="425"/>
        <w:contextualSpacing/>
        <w:jc w:val="center"/>
        <w:rPr>
          <w:rFonts w:ascii="Times New Roman" w:hAnsi="Times New Roman" w:cs="Times New Roman"/>
          <w:b/>
          <w:sz w:val="20"/>
          <w:szCs w:val="20"/>
        </w:rPr>
      </w:pPr>
      <w:r w:rsidRPr="00A47D37">
        <w:rPr>
          <w:rFonts w:ascii="Times New Roman" w:hAnsi="Times New Roman" w:cs="Times New Roman"/>
          <w:b/>
          <w:sz w:val="20"/>
          <w:szCs w:val="20"/>
        </w:rPr>
        <w:t>Сведения о земельном участке и объекте капитального строительства</w:t>
      </w:r>
    </w:p>
    <w:p w:rsidR="00E330CE" w:rsidRPr="00A47D37" w:rsidRDefault="00E330CE" w:rsidP="00E330CE">
      <w:pPr>
        <w:tabs>
          <w:tab w:val="left" w:pos="851"/>
        </w:tabs>
        <w:spacing w:after="480"/>
        <w:ind w:left="1080" w:right="20"/>
        <w:contextualSpacing/>
        <w:jc w:val="both"/>
        <w:rPr>
          <w:rFonts w:ascii="Times New Roman" w:hAnsi="Times New Roman" w:cs="Times New Roman"/>
          <w:b/>
          <w:sz w:val="20"/>
          <w:szCs w:val="20"/>
        </w:rPr>
      </w:pPr>
    </w:p>
    <w:tbl>
      <w:tblPr>
        <w:tblW w:w="1017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4536"/>
        <w:gridCol w:w="4783"/>
      </w:tblGrid>
      <w:tr w:rsidR="00E330CE" w:rsidRPr="00A47D37" w:rsidTr="00E330CE">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sz w:val="20"/>
                <w:szCs w:val="20"/>
              </w:rPr>
            </w:pPr>
            <w:r w:rsidRPr="00A47D37">
              <w:rPr>
                <w:rFonts w:ascii="Times New Roman" w:hAnsi="Times New Roman" w:cs="Times New Roman"/>
                <w:sz w:val="20"/>
                <w:szCs w:val="20"/>
              </w:rPr>
              <w:lastRenderedPageBreak/>
              <w:t>2.1</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rPr>
                <w:rFonts w:ascii="Times New Roman" w:hAnsi="Times New Roman" w:cs="Times New Roman"/>
                <w:sz w:val="20"/>
                <w:szCs w:val="20"/>
              </w:rPr>
            </w:pPr>
            <w:r w:rsidRPr="00A47D37">
              <w:rPr>
                <w:rFonts w:ascii="Times New Roman" w:eastAsia="Calibri" w:hAnsi="Times New Roman" w:cs="Times New Roman"/>
                <w:sz w:val="20"/>
                <w:szCs w:val="20"/>
              </w:rPr>
              <w:t>Кадастровый номер земельного участка (при наличии)</w:t>
            </w:r>
          </w:p>
        </w:tc>
        <w:tc>
          <w:tcPr>
            <w:tcW w:w="4783" w:type="dxa"/>
            <w:tcBorders>
              <w:top w:val="single" w:sz="4" w:space="0" w:color="auto"/>
              <w:left w:val="single" w:sz="4" w:space="0" w:color="auto"/>
              <w:bottom w:val="single" w:sz="4" w:space="0" w:color="auto"/>
              <w:right w:val="single" w:sz="4" w:space="0" w:color="auto"/>
            </w:tcBorders>
            <w:vAlign w:val="center"/>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r>
      <w:tr w:rsidR="00E330CE" w:rsidRPr="00A47D37" w:rsidTr="00E330CE">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sz w:val="20"/>
                <w:szCs w:val="20"/>
              </w:rPr>
            </w:pPr>
            <w:r w:rsidRPr="00A47D37">
              <w:rPr>
                <w:rFonts w:ascii="Times New Roman" w:hAnsi="Times New Roman" w:cs="Times New Roman"/>
                <w:sz w:val="20"/>
                <w:szCs w:val="20"/>
              </w:rPr>
              <w:t>2.2</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rPr>
                <w:rFonts w:ascii="Times New Roman" w:hAnsi="Times New Roman" w:cs="Times New Roman"/>
                <w:sz w:val="20"/>
                <w:szCs w:val="20"/>
              </w:rPr>
            </w:pPr>
            <w:r w:rsidRPr="00A47D37">
              <w:rPr>
                <w:rFonts w:ascii="Times New Roman" w:eastAsia="Calibri" w:hAnsi="Times New Roman" w:cs="Times New Roman"/>
                <w:sz w:val="20"/>
                <w:szCs w:val="20"/>
              </w:rPr>
              <w:t xml:space="preserve">Адрес или описание местоположения земельного участка </w:t>
            </w:r>
          </w:p>
        </w:tc>
        <w:tc>
          <w:tcPr>
            <w:tcW w:w="4783"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r>
      <w:tr w:rsidR="00E330CE" w:rsidRPr="00A47D37" w:rsidTr="00E330CE">
        <w:tc>
          <w:tcPr>
            <w:tcW w:w="851"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sz w:val="20"/>
                <w:szCs w:val="20"/>
              </w:rPr>
            </w:pPr>
            <w:r w:rsidRPr="00A47D37">
              <w:rPr>
                <w:rFonts w:ascii="Times New Roman" w:hAnsi="Times New Roman" w:cs="Times New Roman"/>
                <w:sz w:val="20"/>
                <w:szCs w:val="20"/>
              </w:rPr>
              <w:t>2.3</w:t>
            </w:r>
          </w:p>
        </w:tc>
        <w:tc>
          <w:tcPr>
            <w:tcW w:w="4536" w:type="dxa"/>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rPr>
                <w:rFonts w:ascii="Times New Roman" w:eastAsia="Calibri" w:hAnsi="Times New Roman" w:cs="Times New Roman"/>
                <w:sz w:val="20"/>
                <w:szCs w:val="20"/>
              </w:rPr>
            </w:pPr>
            <w:r w:rsidRPr="00A47D37">
              <w:rPr>
                <w:rFonts w:ascii="Times New Roman" w:eastAsia="Calibri" w:hAnsi="Times New Roman" w:cs="Times New Roman"/>
                <w:sz w:val="20"/>
                <w:szCs w:val="20"/>
              </w:rPr>
              <w:t>Кадастровый номер объекта капитального строительства</w:t>
            </w:r>
            <w:r w:rsidRPr="00A47D37">
              <w:rPr>
                <w:rFonts w:ascii="Times New Roman" w:hAnsi="Times New Roman" w:cs="Times New Roman"/>
                <w:sz w:val="20"/>
                <w:szCs w:val="20"/>
              </w:rPr>
              <w:t>, в случае реконструкции</w:t>
            </w:r>
            <w:r w:rsidRPr="00A47D37">
              <w:rPr>
                <w:rFonts w:ascii="Times New Roman" w:eastAsia="Calibri" w:hAnsi="Times New Roman" w:cs="Times New Roman"/>
                <w:sz w:val="20"/>
                <w:szCs w:val="20"/>
              </w:rPr>
              <w:t xml:space="preserve"> (при наличии)</w:t>
            </w:r>
          </w:p>
        </w:tc>
        <w:tc>
          <w:tcPr>
            <w:tcW w:w="4783" w:type="dxa"/>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r>
    </w:tbl>
    <w:p w:rsidR="00E330CE" w:rsidRPr="00A47D37" w:rsidRDefault="00E330CE" w:rsidP="00E330CE">
      <w:pPr>
        <w:tabs>
          <w:tab w:val="left" w:pos="851"/>
        </w:tabs>
        <w:ind w:left="720" w:right="23"/>
        <w:contextualSpacing/>
        <w:jc w:val="both"/>
        <w:rPr>
          <w:rFonts w:ascii="Times New Roman" w:hAnsi="Times New Roman" w:cs="Times New Roman"/>
          <w:b/>
          <w:sz w:val="20"/>
          <w:szCs w:val="20"/>
        </w:rPr>
      </w:pPr>
    </w:p>
    <w:p w:rsidR="00E330CE" w:rsidRPr="00A47D37" w:rsidRDefault="00E330CE" w:rsidP="00E330CE">
      <w:pPr>
        <w:widowControl w:val="0"/>
        <w:numPr>
          <w:ilvl w:val="0"/>
          <w:numId w:val="53"/>
        </w:numPr>
        <w:autoSpaceDE w:val="0"/>
        <w:autoSpaceDN w:val="0"/>
        <w:spacing w:after="0" w:line="240" w:lineRule="auto"/>
        <w:ind w:left="0" w:firstLine="0"/>
        <w:jc w:val="center"/>
        <w:rPr>
          <w:rFonts w:ascii="Times New Roman" w:hAnsi="Times New Roman" w:cs="Times New Roman"/>
          <w:b/>
          <w:i/>
          <w:sz w:val="20"/>
          <w:szCs w:val="20"/>
        </w:rPr>
      </w:pPr>
      <w:r w:rsidRPr="00A47D37">
        <w:rPr>
          <w:rFonts w:ascii="Times New Roman" w:hAnsi="Times New Roman" w:cs="Times New Roman"/>
          <w:b/>
          <w:sz w:val="20"/>
          <w:szCs w:val="20"/>
        </w:rPr>
        <w:t xml:space="preserve">Сведения об изменении параметров планируемого строительства </w:t>
      </w:r>
      <w:proofErr w:type="gramStart"/>
      <w:r w:rsidRPr="00A47D37">
        <w:rPr>
          <w:rFonts w:ascii="Times New Roman" w:hAnsi="Times New Roman" w:cs="Times New Roman"/>
          <w:b/>
          <w:sz w:val="20"/>
          <w:szCs w:val="20"/>
        </w:rPr>
        <w:t>или</w:t>
      </w:r>
      <w:r w:rsidRPr="00A47D37">
        <w:rPr>
          <w:rFonts w:ascii="Times New Roman" w:hAnsi="Times New Roman" w:cs="Times New Roman"/>
          <w:b/>
          <w:sz w:val="20"/>
          <w:szCs w:val="20"/>
          <w:lang w:val="en-US"/>
        </w:rPr>
        <w:t> </w:t>
      </w:r>
      <w:r w:rsidRPr="00A47D37">
        <w:rPr>
          <w:rFonts w:ascii="Times New Roman" w:hAnsi="Times New Roman" w:cs="Times New Roman"/>
          <w:b/>
          <w:sz w:val="20"/>
          <w:szCs w:val="20"/>
        </w:rPr>
        <w:t xml:space="preserve"> реконструкции</w:t>
      </w:r>
      <w:proofErr w:type="gramEnd"/>
      <w:r w:rsidRPr="00A47D37">
        <w:rPr>
          <w:rFonts w:ascii="Times New Roman" w:hAnsi="Times New Roman" w:cs="Times New Roman"/>
          <w:b/>
          <w:sz w:val="20"/>
          <w:szCs w:val="20"/>
        </w:rPr>
        <w:t xml:space="preserve"> объекта индивидуального жилищного строительства или</w:t>
      </w:r>
      <w:r w:rsidRPr="00A47D37">
        <w:rPr>
          <w:rFonts w:ascii="Times New Roman" w:hAnsi="Times New Roman" w:cs="Times New Roman"/>
          <w:b/>
          <w:sz w:val="20"/>
          <w:szCs w:val="20"/>
          <w:lang w:val="en-US"/>
        </w:rPr>
        <w:t> </w:t>
      </w:r>
      <w:r w:rsidRPr="00A47D37">
        <w:rPr>
          <w:rFonts w:ascii="Times New Roman" w:hAnsi="Times New Roman" w:cs="Times New Roman"/>
          <w:b/>
          <w:sz w:val="20"/>
          <w:szCs w:val="20"/>
        </w:rPr>
        <w:t xml:space="preserve"> садового дома,</w:t>
      </w:r>
    </w:p>
    <w:p w:rsidR="00E330CE" w:rsidRPr="00A47D37" w:rsidRDefault="00E330CE" w:rsidP="00E330CE">
      <w:pPr>
        <w:tabs>
          <w:tab w:val="left" w:pos="851"/>
        </w:tabs>
        <w:spacing w:after="480"/>
        <w:ind w:left="1080" w:right="20"/>
        <w:contextualSpacing/>
        <w:jc w:val="both"/>
        <w:rPr>
          <w:rFonts w:ascii="Times New Roman" w:hAnsi="Times New Roman" w:cs="Times New Roman"/>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4"/>
        <w:gridCol w:w="3007"/>
        <w:gridCol w:w="3170"/>
        <w:gridCol w:w="3170"/>
      </w:tblGrid>
      <w:tr w:rsidR="00E330CE" w:rsidRPr="00A47D37" w:rsidTr="00E330CE">
        <w:tc>
          <w:tcPr>
            <w:tcW w:w="285"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sz w:val="20"/>
                <w:szCs w:val="20"/>
              </w:rPr>
            </w:pPr>
            <w:r w:rsidRPr="00A47D37">
              <w:rPr>
                <w:rFonts w:ascii="Times New Roman" w:hAnsi="Times New Roman" w:cs="Times New Roman"/>
                <w:sz w:val="20"/>
                <w:szCs w:val="20"/>
              </w:rPr>
              <w:t>№ п/п</w:t>
            </w:r>
          </w:p>
        </w:tc>
        <w:tc>
          <w:tcPr>
            <w:tcW w:w="1517"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eastAsia="Calibri" w:hAnsi="Times New Roman" w:cs="Times New Roman"/>
                <w:sz w:val="20"/>
                <w:szCs w:val="20"/>
              </w:rPr>
            </w:pPr>
            <w:r w:rsidRPr="00A47D37">
              <w:rPr>
                <w:rFonts w:ascii="Times New Roman" w:eastAsia="Calibri" w:hAnsi="Times New Roman" w:cs="Times New Roman"/>
                <w:sz w:val="20"/>
                <w:szCs w:val="20"/>
              </w:rPr>
              <w:t>Наименование</w:t>
            </w:r>
          </w:p>
          <w:p w:rsidR="00E330CE" w:rsidRPr="00A47D37" w:rsidRDefault="00E330CE" w:rsidP="00E330CE">
            <w:pPr>
              <w:autoSpaceDE w:val="0"/>
              <w:autoSpaceDN w:val="0"/>
              <w:adjustRightInd w:val="0"/>
              <w:jc w:val="center"/>
              <w:rPr>
                <w:rFonts w:ascii="Times New Roman" w:eastAsia="Calibri" w:hAnsi="Times New Roman" w:cs="Times New Roman"/>
                <w:sz w:val="20"/>
                <w:szCs w:val="20"/>
              </w:rPr>
            </w:pPr>
            <w:r w:rsidRPr="00A47D37">
              <w:rPr>
                <w:rFonts w:ascii="Times New Roman" w:eastAsia="Calibri" w:hAnsi="Times New Roman" w:cs="Times New Roman"/>
                <w:sz w:val="20"/>
                <w:szCs w:val="20"/>
              </w:rPr>
              <w:t>параметров планируемого строительства или реконструкции объекта индивидуального жилищного строительства или садового дома</w:t>
            </w:r>
          </w:p>
        </w:tc>
        <w:tc>
          <w:tcPr>
            <w:tcW w:w="1599" w:type="pct"/>
            <w:tcBorders>
              <w:top w:val="single" w:sz="4" w:space="0" w:color="auto"/>
              <w:left w:val="single" w:sz="4" w:space="0" w:color="auto"/>
              <w:bottom w:val="single" w:sz="4" w:space="0" w:color="auto"/>
              <w:right w:val="single" w:sz="4" w:space="0" w:color="auto"/>
            </w:tcBorders>
            <w:vAlign w:val="center"/>
            <w:hideMark/>
          </w:tcPr>
          <w:p w:rsidR="00E330CE" w:rsidRPr="00A47D37" w:rsidRDefault="00E330CE" w:rsidP="00E330CE">
            <w:pPr>
              <w:autoSpaceDE w:val="0"/>
              <w:autoSpaceDN w:val="0"/>
              <w:adjustRightInd w:val="0"/>
              <w:contextualSpacing/>
              <w:jc w:val="center"/>
              <w:rPr>
                <w:rFonts w:ascii="Times New Roman" w:eastAsia="Calibri" w:hAnsi="Times New Roman" w:cs="Times New Roman"/>
                <w:sz w:val="20"/>
                <w:szCs w:val="20"/>
              </w:rPr>
            </w:pPr>
            <w:r w:rsidRPr="00A47D37">
              <w:rPr>
                <w:rFonts w:ascii="Times New Roman" w:eastAsia="Calibri" w:hAnsi="Times New Roman" w:cs="Times New Roman"/>
                <w:sz w:val="20"/>
                <w:szCs w:val="20"/>
              </w:rPr>
              <w:t xml:space="preserve">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w:t>
            </w:r>
          </w:p>
          <w:p w:rsidR="00E330CE" w:rsidRPr="00A47D37" w:rsidRDefault="00E330CE" w:rsidP="00E330CE">
            <w:pPr>
              <w:autoSpaceDE w:val="0"/>
              <w:autoSpaceDN w:val="0"/>
              <w:adjustRightInd w:val="0"/>
              <w:contextualSpacing/>
              <w:jc w:val="center"/>
              <w:rPr>
                <w:rFonts w:ascii="Times New Roman" w:eastAsia="Calibri" w:hAnsi="Times New Roman" w:cs="Times New Roman"/>
                <w:sz w:val="20"/>
                <w:szCs w:val="20"/>
              </w:rPr>
            </w:pPr>
            <w:r w:rsidRPr="00A47D37">
              <w:rPr>
                <w:rFonts w:ascii="Times New Roman" w:eastAsia="Calibri" w:hAnsi="Times New Roman" w:cs="Times New Roman"/>
                <w:sz w:val="20"/>
                <w:szCs w:val="20"/>
              </w:rPr>
              <w:t>____________________</w:t>
            </w:r>
          </w:p>
          <w:p w:rsidR="00E330CE" w:rsidRPr="00A47D37" w:rsidRDefault="00E330CE" w:rsidP="00E330CE">
            <w:pPr>
              <w:autoSpaceDE w:val="0"/>
              <w:autoSpaceDN w:val="0"/>
              <w:adjustRightInd w:val="0"/>
              <w:contextualSpacing/>
              <w:jc w:val="center"/>
              <w:rPr>
                <w:rFonts w:ascii="Times New Roman" w:eastAsia="Calibri" w:hAnsi="Times New Roman" w:cs="Times New Roman"/>
                <w:sz w:val="20"/>
                <w:szCs w:val="20"/>
              </w:rPr>
            </w:pPr>
            <w:r w:rsidRPr="00A47D37">
              <w:rPr>
                <w:rFonts w:ascii="Times New Roman" w:eastAsia="Calibri" w:hAnsi="Times New Roman" w:cs="Times New Roman"/>
                <w:sz w:val="20"/>
                <w:szCs w:val="20"/>
              </w:rPr>
              <w:t xml:space="preserve"> (дата направления уведомления)</w:t>
            </w:r>
          </w:p>
        </w:tc>
        <w:tc>
          <w:tcPr>
            <w:tcW w:w="1599"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contextualSpacing/>
              <w:jc w:val="center"/>
              <w:rPr>
                <w:rFonts w:ascii="Times New Roman" w:eastAsia="Calibri" w:hAnsi="Times New Roman" w:cs="Times New Roman"/>
                <w:sz w:val="20"/>
                <w:szCs w:val="20"/>
              </w:rPr>
            </w:pPr>
            <w:r w:rsidRPr="00A47D37">
              <w:rPr>
                <w:rFonts w:ascii="Times New Roman" w:eastAsia="Calibri" w:hAnsi="Times New Roman" w:cs="Times New Roman"/>
                <w:sz w:val="20"/>
                <w:szCs w:val="20"/>
              </w:rPr>
              <w:t>Изменения значения параметров планируемого строительства или реконструкции объекта индивидуального жилищного строительства или садового дома</w:t>
            </w:r>
          </w:p>
        </w:tc>
      </w:tr>
      <w:tr w:rsidR="00E330CE" w:rsidRPr="00A47D37" w:rsidTr="00E330CE">
        <w:tc>
          <w:tcPr>
            <w:tcW w:w="285"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sz w:val="20"/>
                <w:szCs w:val="20"/>
              </w:rPr>
            </w:pPr>
            <w:r w:rsidRPr="00A47D37">
              <w:rPr>
                <w:rFonts w:ascii="Times New Roman" w:hAnsi="Times New Roman" w:cs="Times New Roman"/>
                <w:sz w:val="20"/>
                <w:szCs w:val="20"/>
              </w:rPr>
              <w:t>1.</w:t>
            </w:r>
          </w:p>
        </w:tc>
        <w:tc>
          <w:tcPr>
            <w:tcW w:w="1517"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rPr>
                <w:rFonts w:ascii="Times New Roman" w:hAnsi="Times New Roman" w:cs="Times New Roman"/>
                <w:sz w:val="20"/>
                <w:szCs w:val="20"/>
              </w:rPr>
            </w:pPr>
            <w:r w:rsidRPr="00A47D37">
              <w:rPr>
                <w:rFonts w:ascii="Times New Roman" w:eastAsia="Calibri" w:hAnsi="Times New Roman" w:cs="Times New Roman"/>
                <w:sz w:val="20"/>
                <w:szCs w:val="20"/>
              </w:rPr>
              <w:t xml:space="preserve">Количество надземных этажей </w:t>
            </w:r>
          </w:p>
        </w:tc>
        <w:tc>
          <w:tcPr>
            <w:tcW w:w="1599" w:type="pct"/>
            <w:tcBorders>
              <w:top w:val="single" w:sz="4" w:space="0" w:color="auto"/>
              <w:left w:val="single" w:sz="4" w:space="0" w:color="auto"/>
              <w:bottom w:val="single" w:sz="4" w:space="0" w:color="auto"/>
              <w:right w:val="single" w:sz="4" w:space="0" w:color="auto"/>
            </w:tcBorders>
            <w:vAlign w:val="center"/>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c>
          <w:tcPr>
            <w:tcW w:w="1599" w:type="pct"/>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r>
      <w:tr w:rsidR="00E330CE" w:rsidRPr="00A47D37" w:rsidTr="00E330CE">
        <w:tc>
          <w:tcPr>
            <w:tcW w:w="285"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sz w:val="20"/>
                <w:szCs w:val="20"/>
              </w:rPr>
            </w:pPr>
            <w:r w:rsidRPr="00A47D37">
              <w:rPr>
                <w:rFonts w:ascii="Times New Roman" w:hAnsi="Times New Roman" w:cs="Times New Roman"/>
                <w:sz w:val="20"/>
                <w:szCs w:val="20"/>
              </w:rPr>
              <w:t>2.</w:t>
            </w:r>
          </w:p>
        </w:tc>
        <w:tc>
          <w:tcPr>
            <w:tcW w:w="1517"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rPr>
                <w:rFonts w:ascii="Times New Roman" w:eastAsia="Calibri" w:hAnsi="Times New Roman" w:cs="Times New Roman"/>
                <w:sz w:val="20"/>
                <w:szCs w:val="20"/>
              </w:rPr>
            </w:pPr>
            <w:r w:rsidRPr="00A47D37">
              <w:rPr>
                <w:rFonts w:ascii="Times New Roman" w:eastAsia="Calibri" w:hAnsi="Times New Roman" w:cs="Times New Roman"/>
                <w:sz w:val="20"/>
                <w:szCs w:val="20"/>
              </w:rPr>
              <w:t xml:space="preserve">Предельная высота </w:t>
            </w:r>
          </w:p>
        </w:tc>
        <w:tc>
          <w:tcPr>
            <w:tcW w:w="1599" w:type="pct"/>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c>
          <w:tcPr>
            <w:tcW w:w="1599" w:type="pct"/>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r>
      <w:tr w:rsidR="00E330CE" w:rsidRPr="00A47D37" w:rsidTr="00E330CE">
        <w:tc>
          <w:tcPr>
            <w:tcW w:w="285"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sz w:val="20"/>
                <w:szCs w:val="20"/>
              </w:rPr>
            </w:pPr>
            <w:r w:rsidRPr="00A47D37">
              <w:rPr>
                <w:rFonts w:ascii="Times New Roman" w:hAnsi="Times New Roman" w:cs="Times New Roman"/>
                <w:sz w:val="20"/>
                <w:szCs w:val="20"/>
              </w:rPr>
              <w:t>3.</w:t>
            </w:r>
          </w:p>
        </w:tc>
        <w:tc>
          <w:tcPr>
            <w:tcW w:w="1517"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rPr>
                <w:rFonts w:ascii="Times New Roman" w:eastAsia="Calibri" w:hAnsi="Times New Roman" w:cs="Times New Roman"/>
                <w:sz w:val="20"/>
                <w:szCs w:val="20"/>
              </w:rPr>
            </w:pPr>
            <w:r w:rsidRPr="00A47D37">
              <w:rPr>
                <w:rFonts w:ascii="Times New Roman" w:eastAsia="Calibri" w:hAnsi="Times New Roman" w:cs="Times New Roman"/>
                <w:sz w:val="20"/>
                <w:szCs w:val="20"/>
              </w:rPr>
              <w:t>Размер отступов от всех границ земельного участка до объекта индивидуального жилищного строительства или садового дома</w:t>
            </w:r>
          </w:p>
        </w:tc>
        <w:tc>
          <w:tcPr>
            <w:tcW w:w="1599" w:type="pct"/>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c>
          <w:tcPr>
            <w:tcW w:w="1599" w:type="pct"/>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r>
      <w:tr w:rsidR="00E330CE" w:rsidRPr="00A47D37" w:rsidTr="00E330CE">
        <w:tc>
          <w:tcPr>
            <w:tcW w:w="285"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jc w:val="center"/>
              <w:rPr>
                <w:rFonts w:ascii="Times New Roman" w:hAnsi="Times New Roman" w:cs="Times New Roman"/>
                <w:sz w:val="20"/>
                <w:szCs w:val="20"/>
              </w:rPr>
            </w:pPr>
            <w:r w:rsidRPr="00A47D37">
              <w:rPr>
                <w:rFonts w:ascii="Times New Roman" w:hAnsi="Times New Roman" w:cs="Times New Roman"/>
                <w:sz w:val="20"/>
                <w:szCs w:val="20"/>
              </w:rPr>
              <w:t xml:space="preserve">4. </w:t>
            </w:r>
          </w:p>
        </w:tc>
        <w:tc>
          <w:tcPr>
            <w:tcW w:w="1517" w:type="pct"/>
            <w:tcBorders>
              <w:top w:val="single" w:sz="4" w:space="0" w:color="auto"/>
              <w:left w:val="single" w:sz="4" w:space="0" w:color="auto"/>
              <w:bottom w:val="single" w:sz="4" w:space="0" w:color="auto"/>
              <w:right w:val="single" w:sz="4" w:space="0" w:color="auto"/>
            </w:tcBorders>
            <w:hideMark/>
          </w:tcPr>
          <w:p w:rsidR="00E330CE" w:rsidRPr="00A47D37" w:rsidRDefault="00E330CE" w:rsidP="00E330CE">
            <w:pPr>
              <w:autoSpaceDE w:val="0"/>
              <w:autoSpaceDN w:val="0"/>
              <w:adjustRightInd w:val="0"/>
              <w:rPr>
                <w:rFonts w:ascii="Times New Roman" w:eastAsia="Calibri" w:hAnsi="Times New Roman" w:cs="Times New Roman"/>
                <w:sz w:val="20"/>
                <w:szCs w:val="20"/>
              </w:rPr>
            </w:pPr>
            <w:r w:rsidRPr="00A47D37">
              <w:rPr>
                <w:rFonts w:ascii="Times New Roman" w:eastAsia="Calibri" w:hAnsi="Times New Roman" w:cs="Times New Roman"/>
                <w:sz w:val="20"/>
                <w:szCs w:val="20"/>
              </w:rPr>
              <w:t>Площадь земельного участка, занятая под объектом капитального строительства</w:t>
            </w:r>
          </w:p>
        </w:tc>
        <w:tc>
          <w:tcPr>
            <w:tcW w:w="1599" w:type="pct"/>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c>
          <w:tcPr>
            <w:tcW w:w="1599" w:type="pct"/>
            <w:tcBorders>
              <w:top w:val="single" w:sz="4" w:space="0" w:color="auto"/>
              <w:left w:val="single" w:sz="4" w:space="0" w:color="auto"/>
              <w:bottom w:val="single" w:sz="4" w:space="0" w:color="auto"/>
              <w:right w:val="single" w:sz="4" w:space="0" w:color="auto"/>
            </w:tcBorders>
          </w:tcPr>
          <w:p w:rsidR="00E330CE" w:rsidRPr="00A47D37" w:rsidRDefault="00E330CE" w:rsidP="00E330CE">
            <w:pPr>
              <w:autoSpaceDE w:val="0"/>
              <w:autoSpaceDN w:val="0"/>
              <w:adjustRightInd w:val="0"/>
              <w:contextualSpacing/>
              <w:jc w:val="center"/>
              <w:rPr>
                <w:rFonts w:ascii="Times New Roman" w:hAnsi="Times New Roman" w:cs="Times New Roman"/>
                <w:sz w:val="20"/>
                <w:szCs w:val="20"/>
              </w:rPr>
            </w:pPr>
          </w:p>
        </w:tc>
      </w:tr>
    </w:tbl>
    <w:p w:rsidR="00E330CE" w:rsidRPr="00A47D37" w:rsidRDefault="00E330CE" w:rsidP="00E330CE">
      <w:pPr>
        <w:widowControl w:val="0"/>
        <w:autoSpaceDE w:val="0"/>
        <w:autoSpaceDN w:val="0"/>
        <w:ind w:left="4248" w:firstLine="708"/>
        <w:rPr>
          <w:rFonts w:ascii="Times New Roman" w:eastAsia="Calibri" w:hAnsi="Times New Roman" w:cs="Times New Roman"/>
          <w:sz w:val="28"/>
          <w:szCs w:val="28"/>
        </w:rPr>
      </w:pPr>
    </w:p>
    <w:p w:rsidR="00E330CE" w:rsidRPr="00A47D37" w:rsidRDefault="00E330CE" w:rsidP="00E330CE">
      <w:pPr>
        <w:widowControl w:val="0"/>
        <w:autoSpaceDE w:val="0"/>
        <w:autoSpaceDN w:val="0"/>
        <w:ind w:left="4248" w:firstLine="708"/>
        <w:rPr>
          <w:rFonts w:ascii="Times New Roman" w:eastAsia="Calibri" w:hAnsi="Times New Roman" w:cs="Times New Roman"/>
          <w:sz w:val="28"/>
          <w:szCs w:val="28"/>
        </w:rPr>
      </w:pPr>
    </w:p>
    <w:p w:rsidR="00E330CE" w:rsidRPr="00A47D37" w:rsidRDefault="00E330CE" w:rsidP="00E330CE">
      <w:pPr>
        <w:widowControl w:val="0"/>
        <w:autoSpaceDE w:val="0"/>
        <w:autoSpaceDN w:val="0"/>
        <w:ind w:left="4248" w:firstLine="708"/>
        <w:rPr>
          <w:rFonts w:ascii="Times New Roman" w:eastAsia="Calibri" w:hAnsi="Times New Roman" w:cs="Times New Roman"/>
          <w:sz w:val="28"/>
          <w:szCs w:val="28"/>
        </w:rPr>
      </w:pPr>
      <w:r w:rsidRPr="00A47D37">
        <w:rPr>
          <w:rFonts w:ascii="Times New Roman" w:eastAsia="Calibri" w:hAnsi="Times New Roman" w:cs="Times New Roman"/>
          <w:sz w:val="28"/>
          <w:szCs w:val="28"/>
        </w:rPr>
        <w:t>__________  _____________________</w:t>
      </w:r>
    </w:p>
    <w:p w:rsidR="00E330CE" w:rsidRPr="00A47D37" w:rsidRDefault="00E330CE" w:rsidP="00E330CE">
      <w:pPr>
        <w:widowControl w:val="0"/>
        <w:autoSpaceDE w:val="0"/>
        <w:autoSpaceDN w:val="0"/>
        <w:rPr>
          <w:rFonts w:ascii="Times New Roman" w:eastAsia="Calibri" w:hAnsi="Times New Roman" w:cs="Times New Roman"/>
          <w:sz w:val="24"/>
          <w:szCs w:val="24"/>
        </w:rPr>
      </w:pPr>
      <w:r w:rsidRPr="00A47D37">
        <w:rPr>
          <w:rFonts w:ascii="Times New Roman" w:eastAsia="Calibri" w:hAnsi="Times New Roman" w:cs="Times New Roman"/>
          <w:sz w:val="28"/>
          <w:szCs w:val="28"/>
        </w:rPr>
        <w:t xml:space="preserve">                           </w:t>
      </w:r>
      <w:r w:rsidRPr="00A47D37">
        <w:rPr>
          <w:rFonts w:ascii="Times New Roman" w:eastAsia="Calibri" w:hAnsi="Times New Roman" w:cs="Times New Roman"/>
          <w:sz w:val="24"/>
          <w:szCs w:val="24"/>
        </w:rPr>
        <w:t xml:space="preserve">                                                       (</w:t>
      </w:r>
      <w:proofErr w:type="gramStart"/>
      <w:r w:rsidRPr="00A47D37">
        <w:rPr>
          <w:rFonts w:ascii="Times New Roman" w:eastAsia="Calibri" w:hAnsi="Times New Roman" w:cs="Times New Roman"/>
          <w:sz w:val="24"/>
          <w:szCs w:val="24"/>
        </w:rPr>
        <w:t xml:space="preserve">подпись)   </w:t>
      </w:r>
      <w:proofErr w:type="gramEnd"/>
      <w:r w:rsidRPr="00A47D37">
        <w:rPr>
          <w:rFonts w:ascii="Times New Roman" w:eastAsia="Calibri" w:hAnsi="Times New Roman" w:cs="Times New Roman"/>
          <w:sz w:val="24"/>
          <w:szCs w:val="24"/>
        </w:rPr>
        <w:t xml:space="preserve">     (расшифровка подписи)</w:t>
      </w:r>
    </w:p>
    <w:p w:rsidR="00E330CE" w:rsidRPr="00A47D37" w:rsidRDefault="00E330CE" w:rsidP="00E330CE">
      <w:pPr>
        <w:pStyle w:val="HTML"/>
        <w:ind w:left="5245"/>
        <w:rPr>
          <w:rFonts w:ascii="Times New Roman" w:eastAsia="Calibri" w:hAnsi="Times New Roman" w:cs="Times New Roman"/>
          <w:sz w:val="28"/>
          <w:szCs w:val="28"/>
        </w:rPr>
      </w:pPr>
    </w:p>
    <w:p w:rsidR="00E330CE" w:rsidRPr="00A47D37" w:rsidRDefault="00E330CE" w:rsidP="00E330CE">
      <w:pPr>
        <w:pStyle w:val="HTML"/>
        <w:ind w:left="5245"/>
        <w:rPr>
          <w:rFonts w:ascii="Times New Roman" w:eastAsia="Calibri" w:hAnsi="Times New Roman" w:cs="Times New Roman"/>
          <w:sz w:val="28"/>
          <w:szCs w:val="28"/>
        </w:rPr>
      </w:pPr>
    </w:p>
    <w:p w:rsidR="00E330CE" w:rsidRPr="00A47D37" w:rsidRDefault="00E330CE" w:rsidP="00E330CE">
      <w:pPr>
        <w:pStyle w:val="HTML"/>
        <w:ind w:left="5245"/>
        <w:rPr>
          <w:rFonts w:ascii="Times New Roman" w:eastAsia="Calibri" w:hAnsi="Times New Roman" w:cs="Times New Roman"/>
          <w:sz w:val="28"/>
          <w:szCs w:val="28"/>
        </w:rPr>
      </w:pPr>
    </w:p>
    <w:p w:rsidR="00E330CE" w:rsidRPr="00A47D37" w:rsidRDefault="00E330CE" w:rsidP="00E330CE">
      <w:pPr>
        <w:pStyle w:val="HTML"/>
        <w:ind w:left="5245"/>
        <w:rPr>
          <w:rFonts w:ascii="Times New Roman" w:eastAsia="Calibri" w:hAnsi="Times New Roman" w:cs="Times New Roman"/>
          <w:sz w:val="28"/>
          <w:szCs w:val="28"/>
        </w:rPr>
      </w:pPr>
    </w:p>
    <w:p w:rsidR="00E330CE" w:rsidRDefault="00E330CE" w:rsidP="00E330CE">
      <w:pPr>
        <w:pStyle w:val="HTML"/>
        <w:ind w:left="5245"/>
        <w:rPr>
          <w:rFonts w:ascii="Times New Roman" w:eastAsia="Calibri" w:hAnsi="Times New Roman" w:cs="Times New Roman"/>
          <w:sz w:val="28"/>
          <w:szCs w:val="28"/>
        </w:rPr>
      </w:pPr>
    </w:p>
    <w:p w:rsidR="00A47D37" w:rsidRPr="00A47D37" w:rsidRDefault="00A47D37" w:rsidP="00E330CE">
      <w:pPr>
        <w:pStyle w:val="HTML"/>
        <w:ind w:left="5245"/>
        <w:rPr>
          <w:rFonts w:ascii="Times New Roman" w:eastAsia="Calibri" w:hAnsi="Times New Roman" w:cs="Times New Roman"/>
          <w:sz w:val="28"/>
          <w:szCs w:val="28"/>
        </w:rPr>
      </w:pPr>
    </w:p>
    <w:p w:rsidR="00E330CE" w:rsidRPr="00A47D37" w:rsidRDefault="00E330CE" w:rsidP="00E330CE">
      <w:pPr>
        <w:pStyle w:val="HTML"/>
        <w:ind w:left="5245"/>
        <w:rPr>
          <w:rFonts w:ascii="Times New Roman" w:eastAsia="Calibri" w:hAnsi="Times New Roman" w:cs="Times New Roman"/>
          <w:sz w:val="28"/>
          <w:szCs w:val="28"/>
        </w:rPr>
      </w:pPr>
    </w:p>
    <w:p w:rsidR="00E330CE" w:rsidRPr="00A47D37" w:rsidRDefault="00E330CE" w:rsidP="00E330CE">
      <w:pPr>
        <w:pStyle w:val="HTML"/>
        <w:ind w:left="5245"/>
        <w:rPr>
          <w:rFonts w:ascii="Times New Roman" w:eastAsia="Calibri" w:hAnsi="Times New Roman" w:cs="Times New Roman"/>
          <w:sz w:val="28"/>
          <w:szCs w:val="28"/>
        </w:rPr>
      </w:pPr>
    </w:p>
    <w:p w:rsidR="00E330CE" w:rsidRPr="00A47D37" w:rsidRDefault="00E330CE" w:rsidP="00E330CE">
      <w:pPr>
        <w:pStyle w:val="HTML"/>
        <w:ind w:left="5245"/>
        <w:rPr>
          <w:rFonts w:ascii="Times New Roman" w:eastAsia="Calibri" w:hAnsi="Times New Roman" w:cs="Times New Roman"/>
          <w:sz w:val="28"/>
          <w:szCs w:val="28"/>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lastRenderedPageBreak/>
        <w:t>Приложение № 3</w:t>
      </w: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769232660"/>
          <w:placeholder>
            <w:docPart w:val="D7AE95DA6DD74F9AB870C8E9B80B2BCF"/>
          </w:placeholder>
        </w:sdtPr>
        <w:sdtEndPr/>
        <w:sdtContent>
          <w:r w:rsidRPr="00A47D37">
            <w:rPr>
              <w:rFonts w:ascii="Times New Roman" w:eastAsia="Times New Roman" w:hAnsi="Times New Roman" w:cs="Times New Roman"/>
              <w:sz w:val="20"/>
              <w:szCs w:val="20"/>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sdtContent>
      </w:sdt>
      <w:r w:rsidRPr="00A47D37">
        <w:rPr>
          <w:rFonts w:ascii="Times New Roman" w:eastAsia="Times New Roman" w:hAnsi="Times New Roman" w:cs="Times New Roman"/>
          <w:sz w:val="20"/>
          <w:szCs w:val="20"/>
          <w:lang w:eastAsia="ru-RU"/>
        </w:rPr>
        <w:t xml:space="preserve">утвержденному Постановлением </w:t>
      </w: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Администрации</w:t>
      </w: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 xml:space="preserve">от </w:t>
      </w:r>
      <w:proofErr w:type="gramStart"/>
      <w:r w:rsidRPr="00A47D37">
        <w:rPr>
          <w:rFonts w:ascii="Times New Roman" w:eastAsia="Times New Roman" w:hAnsi="Times New Roman" w:cs="Times New Roman"/>
          <w:sz w:val="20"/>
          <w:szCs w:val="20"/>
          <w:lang w:eastAsia="ru-RU"/>
        </w:rPr>
        <w:t>« _</w:t>
      </w:r>
      <w:proofErr w:type="gramEnd"/>
      <w:r w:rsidRPr="00A47D37">
        <w:rPr>
          <w:rFonts w:ascii="Times New Roman" w:eastAsia="Times New Roman" w:hAnsi="Times New Roman" w:cs="Times New Roman"/>
          <w:sz w:val="20"/>
          <w:szCs w:val="20"/>
          <w:lang w:eastAsia="ru-RU"/>
        </w:rPr>
        <w:t>____» ___________ 2021г. № ________</w:t>
      </w:r>
    </w:p>
    <w:p w:rsidR="00E330CE" w:rsidRPr="00A47D37" w:rsidRDefault="00E330CE" w:rsidP="00E330CE">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pStyle w:val="HTML"/>
        <w:ind w:left="5245"/>
        <w:jc w:val="right"/>
        <w:rPr>
          <w:rFonts w:ascii="Times New Roman" w:eastAsia="Calibri" w:hAnsi="Times New Roman" w:cs="Times New Roman"/>
          <w:sz w:val="28"/>
          <w:szCs w:val="28"/>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E330CE" w:rsidRPr="00A47D37" w:rsidTr="00E330CE">
        <w:tc>
          <w:tcPr>
            <w:tcW w:w="10194" w:type="dxa"/>
            <w:tcBorders>
              <w:top w:val="nil"/>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p>
        </w:tc>
      </w:tr>
      <w:tr w:rsidR="00E330CE" w:rsidRPr="00A47D37" w:rsidTr="00E330CE">
        <w:tc>
          <w:tcPr>
            <w:tcW w:w="10194" w:type="dxa"/>
            <w:tcBorders>
              <w:top w:val="single" w:sz="4" w:space="0" w:color="auto"/>
              <w:left w:val="nil"/>
              <w:bottom w:val="nil"/>
              <w:right w:val="nil"/>
            </w:tcBorders>
            <w:hideMark/>
          </w:tcPr>
          <w:p w:rsidR="00E330CE" w:rsidRPr="00A47D37" w:rsidRDefault="00E330CE" w:rsidP="00E330CE">
            <w:pPr>
              <w:widowControl w:val="0"/>
              <w:ind w:left="-113"/>
              <w:jc w:val="center"/>
              <w:rPr>
                <w:rFonts w:ascii="Times New Roman" w:hAnsi="Times New Roman" w:cs="Times New Roman"/>
                <w:sz w:val="28"/>
                <w:szCs w:val="28"/>
              </w:rPr>
            </w:pPr>
            <w:r w:rsidRPr="00A47D37">
              <w:rPr>
                <w:rFonts w:ascii="Times New Roman" w:hAnsi="Times New Roman" w:cs="Times New Roman"/>
                <w:sz w:val="24"/>
                <w:szCs w:val="24"/>
              </w:rPr>
              <w:t>наименование органа, уполномоченного на выдачу разрешений на строительство</w:t>
            </w:r>
          </w:p>
        </w:tc>
      </w:tr>
    </w:tbl>
    <w:p w:rsidR="00E330CE" w:rsidRPr="00A47D37" w:rsidRDefault="00E330CE" w:rsidP="00E330CE">
      <w:pPr>
        <w:widowControl w:val="0"/>
        <w:autoSpaceDE w:val="0"/>
        <w:autoSpaceDN w:val="0"/>
        <w:rPr>
          <w:rFonts w:ascii="Times New Roman" w:eastAsia="Calibri" w:hAnsi="Times New Roman" w:cs="Times New Roman"/>
          <w:sz w:val="28"/>
          <w:szCs w:val="28"/>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5"/>
        <w:gridCol w:w="236"/>
        <w:gridCol w:w="5160"/>
      </w:tblGrid>
      <w:tr w:rsidR="00E330CE" w:rsidRPr="00A47D37" w:rsidTr="00A47D37">
        <w:tc>
          <w:tcPr>
            <w:tcW w:w="4525" w:type="dxa"/>
          </w:tcPr>
          <w:p w:rsidR="00E330CE" w:rsidRPr="00A47D37" w:rsidRDefault="00E330CE" w:rsidP="00E330CE">
            <w:pPr>
              <w:widowControl w:val="0"/>
              <w:rPr>
                <w:rFonts w:ascii="Times New Roman" w:hAnsi="Times New Roman" w:cs="Times New Roman"/>
                <w:sz w:val="28"/>
                <w:szCs w:val="28"/>
              </w:rPr>
            </w:pPr>
          </w:p>
        </w:tc>
        <w:tc>
          <w:tcPr>
            <w:tcW w:w="236" w:type="dxa"/>
          </w:tcPr>
          <w:p w:rsidR="00E330CE" w:rsidRPr="00A47D37" w:rsidRDefault="00E330CE" w:rsidP="00E330CE">
            <w:pPr>
              <w:widowControl w:val="0"/>
              <w:rPr>
                <w:rFonts w:ascii="Times New Roman" w:hAnsi="Times New Roman" w:cs="Times New Roman"/>
                <w:sz w:val="28"/>
                <w:szCs w:val="28"/>
              </w:rPr>
            </w:pPr>
          </w:p>
        </w:tc>
        <w:tc>
          <w:tcPr>
            <w:tcW w:w="5160" w:type="dxa"/>
            <w:hideMark/>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sz w:val="28"/>
                <w:szCs w:val="28"/>
              </w:rPr>
              <w:t>Кому:</w:t>
            </w:r>
          </w:p>
        </w:tc>
      </w:tr>
      <w:tr w:rsidR="00E330CE" w:rsidRPr="00A47D37" w:rsidTr="00A47D37">
        <w:tc>
          <w:tcPr>
            <w:tcW w:w="4525" w:type="dxa"/>
          </w:tcPr>
          <w:p w:rsidR="00E330CE" w:rsidRPr="00A47D37" w:rsidRDefault="00E330CE" w:rsidP="00E330CE">
            <w:pPr>
              <w:widowControl w:val="0"/>
              <w:rPr>
                <w:rFonts w:ascii="Times New Roman" w:hAnsi="Times New Roman" w:cs="Times New Roman"/>
                <w:sz w:val="28"/>
                <w:szCs w:val="28"/>
              </w:rPr>
            </w:pPr>
          </w:p>
        </w:tc>
        <w:tc>
          <w:tcPr>
            <w:tcW w:w="236" w:type="dxa"/>
          </w:tcPr>
          <w:p w:rsidR="00E330CE" w:rsidRPr="00A47D37" w:rsidRDefault="00E330CE" w:rsidP="00E330CE">
            <w:pPr>
              <w:widowControl w:val="0"/>
              <w:rPr>
                <w:rFonts w:ascii="Times New Roman" w:hAnsi="Times New Roman" w:cs="Times New Roman"/>
                <w:sz w:val="28"/>
                <w:szCs w:val="28"/>
              </w:rPr>
            </w:pPr>
          </w:p>
        </w:tc>
        <w:tc>
          <w:tcPr>
            <w:tcW w:w="5160" w:type="dxa"/>
            <w:tcBorders>
              <w:top w:val="nil"/>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p>
        </w:tc>
      </w:tr>
      <w:tr w:rsidR="00E330CE" w:rsidRPr="00A47D37" w:rsidTr="00A47D37">
        <w:tc>
          <w:tcPr>
            <w:tcW w:w="4525" w:type="dxa"/>
          </w:tcPr>
          <w:p w:rsidR="00E330CE" w:rsidRPr="00A47D37" w:rsidRDefault="00E330CE" w:rsidP="00E330CE">
            <w:pPr>
              <w:widowControl w:val="0"/>
              <w:rPr>
                <w:rFonts w:ascii="Times New Roman" w:hAnsi="Times New Roman" w:cs="Times New Roman"/>
                <w:sz w:val="28"/>
                <w:szCs w:val="28"/>
              </w:rPr>
            </w:pPr>
          </w:p>
        </w:tc>
        <w:tc>
          <w:tcPr>
            <w:tcW w:w="236" w:type="dxa"/>
          </w:tcPr>
          <w:p w:rsidR="00E330CE" w:rsidRPr="00A47D37" w:rsidRDefault="00E330CE" w:rsidP="00E330CE">
            <w:pPr>
              <w:widowControl w:val="0"/>
              <w:rPr>
                <w:rFonts w:ascii="Times New Roman" w:hAnsi="Times New Roman" w:cs="Times New Roman"/>
                <w:sz w:val="28"/>
                <w:szCs w:val="28"/>
              </w:rPr>
            </w:pPr>
          </w:p>
        </w:tc>
        <w:tc>
          <w:tcPr>
            <w:tcW w:w="5160"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rPr>
              <w:t>(фамилия, имя, отчество – для граждан;</w:t>
            </w:r>
          </w:p>
        </w:tc>
      </w:tr>
      <w:tr w:rsidR="00E330CE" w:rsidRPr="00A47D37" w:rsidTr="00A47D37">
        <w:tc>
          <w:tcPr>
            <w:tcW w:w="4525" w:type="dxa"/>
          </w:tcPr>
          <w:p w:rsidR="00E330CE" w:rsidRPr="00A47D37" w:rsidRDefault="00E330CE" w:rsidP="00E330CE">
            <w:pPr>
              <w:widowControl w:val="0"/>
              <w:rPr>
                <w:rFonts w:ascii="Times New Roman" w:hAnsi="Times New Roman" w:cs="Times New Roman"/>
                <w:sz w:val="28"/>
                <w:szCs w:val="28"/>
              </w:rPr>
            </w:pPr>
          </w:p>
        </w:tc>
        <w:tc>
          <w:tcPr>
            <w:tcW w:w="236" w:type="dxa"/>
          </w:tcPr>
          <w:p w:rsidR="00E330CE" w:rsidRPr="00A47D37" w:rsidRDefault="00E330CE" w:rsidP="00E330CE">
            <w:pPr>
              <w:widowControl w:val="0"/>
              <w:rPr>
                <w:rFonts w:ascii="Times New Roman" w:hAnsi="Times New Roman" w:cs="Times New Roman"/>
                <w:sz w:val="28"/>
                <w:szCs w:val="28"/>
              </w:rPr>
            </w:pPr>
          </w:p>
        </w:tc>
        <w:tc>
          <w:tcPr>
            <w:tcW w:w="5160"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rPr>
            </w:pPr>
          </w:p>
        </w:tc>
      </w:tr>
      <w:tr w:rsidR="00E330CE" w:rsidRPr="00A47D37" w:rsidTr="00A47D37">
        <w:tc>
          <w:tcPr>
            <w:tcW w:w="4525" w:type="dxa"/>
          </w:tcPr>
          <w:p w:rsidR="00E330CE" w:rsidRPr="00A47D37" w:rsidRDefault="00E330CE" w:rsidP="00E330CE">
            <w:pPr>
              <w:widowControl w:val="0"/>
              <w:rPr>
                <w:rFonts w:ascii="Times New Roman" w:hAnsi="Times New Roman" w:cs="Times New Roman"/>
                <w:sz w:val="28"/>
                <w:szCs w:val="28"/>
              </w:rPr>
            </w:pPr>
          </w:p>
        </w:tc>
        <w:tc>
          <w:tcPr>
            <w:tcW w:w="236" w:type="dxa"/>
          </w:tcPr>
          <w:p w:rsidR="00E330CE" w:rsidRPr="00A47D37" w:rsidRDefault="00E330CE" w:rsidP="00E330CE">
            <w:pPr>
              <w:widowControl w:val="0"/>
              <w:rPr>
                <w:rFonts w:ascii="Times New Roman" w:hAnsi="Times New Roman" w:cs="Times New Roman"/>
                <w:sz w:val="28"/>
                <w:szCs w:val="28"/>
              </w:rPr>
            </w:pPr>
          </w:p>
        </w:tc>
        <w:tc>
          <w:tcPr>
            <w:tcW w:w="5160"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rPr>
              <w:t>полное наименование организации - для юридических лиц)</w:t>
            </w:r>
          </w:p>
        </w:tc>
      </w:tr>
      <w:tr w:rsidR="00E330CE" w:rsidRPr="00A47D37" w:rsidTr="00A47D37">
        <w:tc>
          <w:tcPr>
            <w:tcW w:w="4525" w:type="dxa"/>
          </w:tcPr>
          <w:p w:rsidR="00E330CE" w:rsidRPr="00A47D37" w:rsidRDefault="00E330CE" w:rsidP="00E330CE">
            <w:pPr>
              <w:widowControl w:val="0"/>
              <w:rPr>
                <w:rFonts w:ascii="Times New Roman" w:hAnsi="Times New Roman" w:cs="Times New Roman"/>
                <w:sz w:val="28"/>
                <w:szCs w:val="28"/>
              </w:rPr>
            </w:pPr>
          </w:p>
        </w:tc>
        <w:tc>
          <w:tcPr>
            <w:tcW w:w="236" w:type="dxa"/>
          </w:tcPr>
          <w:p w:rsidR="00E330CE" w:rsidRPr="00A47D37" w:rsidRDefault="00E330CE" w:rsidP="00E330CE">
            <w:pPr>
              <w:widowControl w:val="0"/>
              <w:rPr>
                <w:rFonts w:ascii="Times New Roman" w:hAnsi="Times New Roman" w:cs="Times New Roman"/>
                <w:sz w:val="28"/>
                <w:szCs w:val="28"/>
              </w:rPr>
            </w:pPr>
          </w:p>
        </w:tc>
        <w:tc>
          <w:tcPr>
            <w:tcW w:w="5160" w:type="dxa"/>
            <w:tcBorders>
              <w:top w:val="single" w:sz="4" w:space="0" w:color="auto"/>
              <w:left w:val="nil"/>
              <w:bottom w:val="single" w:sz="4" w:space="0" w:color="auto"/>
              <w:right w:val="nil"/>
            </w:tcBorders>
            <w:hideMark/>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sz w:val="28"/>
                <w:szCs w:val="28"/>
              </w:rPr>
              <w:t xml:space="preserve">Почтовый адрес: </w:t>
            </w:r>
          </w:p>
        </w:tc>
      </w:tr>
      <w:tr w:rsidR="00E330CE" w:rsidRPr="00A47D37" w:rsidTr="00A47D37">
        <w:tc>
          <w:tcPr>
            <w:tcW w:w="4525" w:type="dxa"/>
          </w:tcPr>
          <w:p w:rsidR="00E330CE" w:rsidRPr="00A47D37" w:rsidRDefault="00E330CE" w:rsidP="00E330CE">
            <w:pPr>
              <w:widowControl w:val="0"/>
              <w:rPr>
                <w:rFonts w:ascii="Times New Roman" w:hAnsi="Times New Roman" w:cs="Times New Roman"/>
                <w:sz w:val="28"/>
                <w:szCs w:val="28"/>
              </w:rPr>
            </w:pPr>
          </w:p>
        </w:tc>
        <w:tc>
          <w:tcPr>
            <w:tcW w:w="236" w:type="dxa"/>
          </w:tcPr>
          <w:p w:rsidR="00E330CE" w:rsidRPr="00A47D37" w:rsidRDefault="00E330CE" w:rsidP="00E330CE">
            <w:pPr>
              <w:widowControl w:val="0"/>
              <w:rPr>
                <w:rFonts w:ascii="Times New Roman" w:hAnsi="Times New Roman" w:cs="Times New Roman"/>
                <w:sz w:val="28"/>
                <w:szCs w:val="28"/>
              </w:rPr>
            </w:pPr>
          </w:p>
        </w:tc>
        <w:tc>
          <w:tcPr>
            <w:tcW w:w="5160"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p>
        </w:tc>
      </w:tr>
    </w:tbl>
    <w:p w:rsidR="00E330CE" w:rsidRPr="00A47D37" w:rsidRDefault="00E330CE" w:rsidP="00E330CE">
      <w:pPr>
        <w:widowControl w:val="0"/>
        <w:autoSpaceDE w:val="0"/>
        <w:autoSpaceDN w:val="0"/>
        <w:jc w:val="center"/>
        <w:rPr>
          <w:rFonts w:ascii="Times New Roman" w:eastAsia="Calibri" w:hAnsi="Times New Roman" w:cs="Times New Roman"/>
          <w:b/>
          <w:sz w:val="28"/>
          <w:szCs w:val="28"/>
        </w:rPr>
      </w:pPr>
    </w:p>
    <w:p w:rsidR="00E330CE" w:rsidRPr="00A47D37" w:rsidRDefault="00E330CE" w:rsidP="00E330CE">
      <w:pPr>
        <w:widowControl w:val="0"/>
        <w:autoSpaceDE w:val="0"/>
        <w:autoSpaceDN w:val="0"/>
        <w:jc w:val="center"/>
        <w:rPr>
          <w:rFonts w:ascii="Times New Roman" w:hAnsi="Times New Roman" w:cs="Times New Roman"/>
          <w:b/>
          <w:sz w:val="20"/>
          <w:szCs w:val="20"/>
        </w:rPr>
      </w:pPr>
      <w:r w:rsidRPr="00A47D37">
        <w:rPr>
          <w:rFonts w:ascii="Times New Roman" w:hAnsi="Times New Roman" w:cs="Times New Roman"/>
          <w:b/>
          <w:sz w:val="20"/>
          <w:szCs w:val="20"/>
        </w:rPr>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330CE" w:rsidRPr="00A47D37" w:rsidRDefault="00E330CE" w:rsidP="00E330CE">
      <w:pPr>
        <w:widowControl w:val="0"/>
        <w:autoSpaceDE w:val="0"/>
        <w:autoSpaceDN w:val="0"/>
        <w:rPr>
          <w:rFonts w:ascii="Times New Roman" w:eastAsia="Calibri" w:hAnsi="Times New Roman" w:cs="Times New Roman"/>
          <w:sz w:val="20"/>
          <w:szCs w:val="20"/>
        </w:rPr>
      </w:pPr>
    </w:p>
    <w:p w:rsidR="00E330CE" w:rsidRPr="00A47D37" w:rsidRDefault="00E330CE" w:rsidP="00E330CE">
      <w:pPr>
        <w:widowControl w:val="0"/>
        <w:autoSpaceDE w:val="0"/>
        <w:autoSpaceDN w:val="0"/>
        <w:ind w:firstLine="709"/>
        <w:jc w:val="both"/>
        <w:rPr>
          <w:rFonts w:ascii="Times New Roman" w:eastAsia="Calibri" w:hAnsi="Times New Roman" w:cs="Times New Roman"/>
          <w:sz w:val="20"/>
          <w:szCs w:val="20"/>
        </w:rPr>
      </w:pPr>
      <w:r w:rsidRPr="00A47D37">
        <w:rPr>
          <w:rFonts w:ascii="Times New Roman" w:eastAsia="Calibri" w:hAnsi="Times New Roman" w:cs="Times New Roman"/>
          <w:b/>
          <w:sz w:val="20"/>
          <w:szCs w:val="20"/>
        </w:rPr>
        <w:t xml:space="preserve">По результатам рассмотрения </w:t>
      </w:r>
      <w:r w:rsidRPr="00A47D37">
        <w:rPr>
          <w:rFonts w:ascii="Times New Roman" w:eastAsia="Calibri" w:hAnsi="Times New Roman" w:cs="Times New Roman"/>
          <w:sz w:val="20"/>
          <w:szCs w:val="20"/>
        </w:rPr>
        <w:t xml:space="preserve">уведомления о планируемых строительстве или реконструкции объекта индивидуального жилищного строительства или садового </w:t>
      </w:r>
      <w:proofErr w:type="gramStart"/>
      <w:r w:rsidRPr="00A47D37">
        <w:rPr>
          <w:rFonts w:ascii="Times New Roman" w:eastAsia="Calibri" w:hAnsi="Times New Roman" w:cs="Times New Roman"/>
          <w:sz w:val="20"/>
          <w:szCs w:val="20"/>
        </w:rPr>
        <w:t>дома</w:t>
      </w:r>
      <w:proofErr w:type="gramEnd"/>
      <w:r w:rsidRPr="00A47D37">
        <w:rPr>
          <w:rFonts w:ascii="Times New Roman" w:eastAsia="Calibri" w:hAnsi="Times New Roman" w:cs="Times New Roman"/>
          <w:sz w:val="20"/>
          <w:szCs w:val="20"/>
        </w:rPr>
        <w:t xml:space="preserve">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p w:rsidR="00E330CE" w:rsidRPr="00A47D37" w:rsidRDefault="00E330CE" w:rsidP="00E330CE">
      <w:pPr>
        <w:widowControl w:val="0"/>
        <w:autoSpaceDE w:val="0"/>
        <w:autoSpaceDN w:val="0"/>
        <w:jc w:val="both"/>
        <w:rPr>
          <w:rFonts w:ascii="Times New Roman" w:eastAsia="Calibri" w:hAnsi="Times New Roman" w:cs="Times New Roman"/>
          <w:sz w:val="20"/>
          <w:szCs w:val="20"/>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1"/>
        <w:gridCol w:w="4930"/>
      </w:tblGrid>
      <w:tr w:rsidR="00E330CE" w:rsidRPr="00A47D37" w:rsidTr="00E330CE">
        <w:tc>
          <w:tcPr>
            <w:tcW w:w="5097" w:type="dxa"/>
            <w:hideMark/>
          </w:tcPr>
          <w:p w:rsidR="00E330CE" w:rsidRPr="00A47D37" w:rsidRDefault="00E330CE" w:rsidP="00E330CE">
            <w:pPr>
              <w:widowControl w:val="0"/>
              <w:jc w:val="both"/>
              <w:rPr>
                <w:rFonts w:ascii="Times New Roman" w:hAnsi="Times New Roman" w:cs="Times New Roman"/>
                <w:sz w:val="20"/>
                <w:szCs w:val="20"/>
              </w:rPr>
            </w:pPr>
            <w:r w:rsidRPr="00A47D37">
              <w:rPr>
                <w:rFonts w:ascii="Times New Roman" w:hAnsi="Times New Roman" w:cs="Times New Roman"/>
                <w:sz w:val="20"/>
                <w:szCs w:val="20"/>
              </w:rPr>
              <w:t>направленного</w:t>
            </w:r>
          </w:p>
          <w:p w:rsidR="00E330CE" w:rsidRPr="00A47D37" w:rsidRDefault="00E330CE" w:rsidP="00E330CE">
            <w:pPr>
              <w:widowControl w:val="0"/>
              <w:jc w:val="both"/>
              <w:rPr>
                <w:rFonts w:ascii="Times New Roman" w:hAnsi="Times New Roman" w:cs="Times New Roman"/>
                <w:sz w:val="20"/>
                <w:szCs w:val="20"/>
              </w:rPr>
            </w:pPr>
            <w:r w:rsidRPr="00A47D37">
              <w:rPr>
                <w:rFonts w:ascii="Times New Roman" w:hAnsi="Times New Roman" w:cs="Times New Roman"/>
                <w:sz w:val="20"/>
                <w:szCs w:val="20"/>
              </w:rPr>
              <w:t>(дата направления уведомления)</w:t>
            </w:r>
          </w:p>
        </w:tc>
        <w:tc>
          <w:tcPr>
            <w:tcW w:w="5097" w:type="dxa"/>
            <w:tcBorders>
              <w:top w:val="nil"/>
              <w:left w:val="nil"/>
              <w:bottom w:val="single" w:sz="4" w:space="0" w:color="auto"/>
              <w:right w:val="nil"/>
            </w:tcBorders>
          </w:tcPr>
          <w:p w:rsidR="00E330CE" w:rsidRPr="00A47D37" w:rsidRDefault="00E330CE" w:rsidP="00E330CE">
            <w:pPr>
              <w:widowControl w:val="0"/>
              <w:jc w:val="both"/>
              <w:rPr>
                <w:rFonts w:ascii="Times New Roman" w:hAnsi="Times New Roman" w:cs="Times New Roman"/>
                <w:sz w:val="20"/>
                <w:szCs w:val="20"/>
              </w:rPr>
            </w:pPr>
          </w:p>
        </w:tc>
      </w:tr>
      <w:tr w:rsidR="00E330CE" w:rsidRPr="00A47D37" w:rsidTr="00E330CE">
        <w:tc>
          <w:tcPr>
            <w:tcW w:w="5097" w:type="dxa"/>
            <w:hideMark/>
          </w:tcPr>
          <w:p w:rsidR="00E330CE" w:rsidRPr="00A47D37" w:rsidRDefault="00E330CE" w:rsidP="00E330CE">
            <w:pPr>
              <w:widowControl w:val="0"/>
              <w:jc w:val="both"/>
              <w:rPr>
                <w:rFonts w:ascii="Times New Roman" w:hAnsi="Times New Roman" w:cs="Times New Roman"/>
                <w:sz w:val="20"/>
                <w:szCs w:val="20"/>
              </w:rPr>
            </w:pPr>
            <w:r w:rsidRPr="00A47D37">
              <w:rPr>
                <w:rFonts w:ascii="Times New Roman" w:hAnsi="Times New Roman" w:cs="Times New Roman"/>
                <w:sz w:val="20"/>
                <w:szCs w:val="20"/>
              </w:rPr>
              <w:t>зарегистрированного</w:t>
            </w:r>
          </w:p>
          <w:p w:rsidR="00E330CE" w:rsidRPr="00A47D37" w:rsidRDefault="00E330CE" w:rsidP="00E330CE">
            <w:pPr>
              <w:widowControl w:val="0"/>
              <w:jc w:val="both"/>
              <w:rPr>
                <w:rFonts w:ascii="Times New Roman" w:hAnsi="Times New Roman" w:cs="Times New Roman"/>
                <w:sz w:val="20"/>
                <w:szCs w:val="20"/>
              </w:rPr>
            </w:pPr>
            <w:r w:rsidRPr="00A47D37">
              <w:rPr>
                <w:rFonts w:ascii="Times New Roman" w:hAnsi="Times New Roman" w:cs="Times New Roman"/>
                <w:sz w:val="20"/>
                <w:szCs w:val="20"/>
              </w:rPr>
              <w:t>(дата и номер регистрации уведомления)</w:t>
            </w:r>
          </w:p>
        </w:tc>
        <w:tc>
          <w:tcPr>
            <w:tcW w:w="5097" w:type="dxa"/>
            <w:tcBorders>
              <w:top w:val="single" w:sz="4" w:space="0" w:color="auto"/>
              <w:left w:val="nil"/>
              <w:bottom w:val="single" w:sz="4" w:space="0" w:color="auto"/>
              <w:right w:val="nil"/>
            </w:tcBorders>
          </w:tcPr>
          <w:p w:rsidR="00E330CE" w:rsidRPr="00A47D37" w:rsidRDefault="00E330CE" w:rsidP="00E330CE">
            <w:pPr>
              <w:widowControl w:val="0"/>
              <w:jc w:val="both"/>
              <w:rPr>
                <w:rFonts w:ascii="Times New Roman" w:hAnsi="Times New Roman" w:cs="Times New Roman"/>
                <w:sz w:val="20"/>
                <w:szCs w:val="20"/>
              </w:rPr>
            </w:pPr>
          </w:p>
        </w:tc>
      </w:tr>
    </w:tbl>
    <w:p w:rsidR="00E330CE" w:rsidRPr="00A47D37" w:rsidRDefault="00E330CE" w:rsidP="00E330CE">
      <w:pPr>
        <w:widowControl w:val="0"/>
        <w:autoSpaceDE w:val="0"/>
        <w:autoSpaceDN w:val="0"/>
        <w:jc w:val="both"/>
        <w:rPr>
          <w:rFonts w:ascii="Times New Roman" w:eastAsia="Calibri" w:hAnsi="Times New Roman" w:cs="Times New Roman"/>
          <w:sz w:val="20"/>
          <w:szCs w:val="20"/>
        </w:rPr>
      </w:pPr>
    </w:p>
    <w:p w:rsidR="00E330CE" w:rsidRPr="00A47D37" w:rsidRDefault="00E330CE" w:rsidP="00E330CE">
      <w:pPr>
        <w:widowControl w:val="0"/>
        <w:autoSpaceDE w:val="0"/>
        <w:autoSpaceDN w:val="0"/>
        <w:jc w:val="both"/>
        <w:rPr>
          <w:rFonts w:ascii="Times New Roman" w:eastAsia="Calibri" w:hAnsi="Times New Roman" w:cs="Times New Roman"/>
          <w:sz w:val="20"/>
          <w:szCs w:val="20"/>
        </w:rPr>
      </w:pPr>
      <w:r w:rsidRPr="00A47D37">
        <w:rPr>
          <w:rFonts w:ascii="Times New Roman" w:eastAsia="Calibri" w:hAnsi="Times New Roman" w:cs="Times New Roman"/>
          <w:b/>
          <w:sz w:val="20"/>
          <w:szCs w:val="20"/>
        </w:rPr>
        <w:t>уведомляем о соответствии</w:t>
      </w:r>
      <w:r w:rsidRPr="00A47D37">
        <w:rPr>
          <w:rFonts w:ascii="Times New Roman" w:eastAsia="Calibri" w:hAnsi="Times New Roman" w:cs="Times New Roman"/>
          <w:sz w:val="20"/>
          <w:szCs w:val="20"/>
        </w:rPr>
        <w:t xml:space="preserve">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E330CE" w:rsidRPr="00A47D37" w:rsidRDefault="00E330CE" w:rsidP="00A47D37">
      <w:pPr>
        <w:widowControl w:val="0"/>
        <w:autoSpaceDE w:val="0"/>
        <w:autoSpaceDN w:val="0"/>
        <w:spacing w:after="0"/>
        <w:jc w:val="both"/>
        <w:rPr>
          <w:rFonts w:ascii="Times New Roman" w:eastAsia="Calibri" w:hAnsi="Times New Roman" w:cs="Times New Roman"/>
          <w:sz w:val="28"/>
          <w:szCs w:val="28"/>
        </w:rPr>
      </w:pPr>
      <w:r w:rsidRPr="00A47D37">
        <w:rPr>
          <w:rFonts w:ascii="Times New Roman" w:eastAsia="Calibri" w:hAnsi="Times New Roman" w:cs="Times New Roman"/>
          <w:sz w:val="28"/>
          <w:szCs w:val="28"/>
        </w:rPr>
        <w:t>____________________________________________________________________________</w:t>
      </w:r>
      <w:r w:rsidR="00A47D37">
        <w:rPr>
          <w:rFonts w:ascii="Times New Roman" w:eastAsia="Calibri" w:hAnsi="Times New Roman" w:cs="Times New Roman"/>
          <w:sz w:val="28"/>
          <w:szCs w:val="28"/>
        </w:rPr>
        <w:t>________________________________________________________________</w:t>
      </w:r>
    </w:p>
    <w:p w:rsidR="00E330CE" w:rsidRPr="00A47D37" w:rsidRDefault="00E330CE" w:rsidP="00A47D37">
      <w:pPr>
        <w:widowControl w:val="0"/>
        <w:autoSpaceDE w:val="0"/>
        <w:autoSpaceDN w:val="0"/>
        <w:spacing w:after="0"/>
        <w:jc w:val="center"/>
        <w:rPr>
          <w:rFonts w:ascii="Times New Roman" w:eastAsia="Calibri" w:hAnsi="Times New Roman" w:cs="Times New Roman"/>
          <w:sz w:val="20"/>
          <w:szCs w:val="20"/>
        </w:rPr>
      </w:pPr>
      <w:r w:rsidRPr="00A47D37">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tbl>
      <w:tblPr>
        <w:tblW w:w="11023" w:type="dxa"/>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5"/>
        <w:gridCol w:w="3823"/>
        <w:gridCol w:w="1525"/>
      </w:tblGrid>
      <w:tr w:rsidR="00E330CE" w:rsidRPr="00A47D37" w:rsidTr="002D1183">
        <w:trPr>
          <w:gridAfter w:val="1"/>
          <w:wAfter w:w="1525" w:type="dxa"/>
          <w:trHeight w:val="1150"/>
        </w:trPr>
        <w:tc>
          <w:tcPr>
            <w:tcW w:w="5675" w:type="dxa"/>
            <w:tcBorders>
              <w:top w:val="nil"/>
              <w:left w:val="nil"/>
              <w:bottom w:val="nil"/>
              <w:right w:val="single" w:sz="4" w:space="0" w:color="auto"/>
            </w:tcBorders>
            <w:vAlign w:val="center"/>
            <w:hideMark/>
          </w:tcPr>
          <w:p w:rsidR="00E330CE" w:rsidRPr="00A47D37" w:rsidRDefault="00E330CE" w:rsidP="00E330CE">
            <w:pPr>
              <w:jc w:val="center"/>
              <w:rPr>
                <w:rFonts w:ascii="Times New Roman" w:hAnsi="Times New Roman" w:cs="Times New Roman"/>
                <w:szCs w:val="24"/>
              </w:rPr>
            </w:pPr>
            <w:r w:rsidRPr="00A47D37">
              <w:rPr>
                <w:rFonts w:ascii="Times New Roman" w:hAnsi="Times New Roman" w:cs="Times New Roman"/>
                <w:color w:val="000000"/>
                <w:sz w:val="24"/>
                <w:szCs w:val="28"/>
              </w:rPr>
              <w:t>Ф.И.О. должность уполномоченного</w:t>
            </w:r>
            <w:r w:rsidRPr="00A47D37">
              <w:rPr>
                <w:rFonts w:ascii="Times New Roman" w:hAnsi="Times New Roman" w:cs="Times New Roman"/>
                <w:color w:val="000000"/>
                <w:szCs w:val="24"/>
              </w:rPr>
              <w:br/>
            </w:r>
            <w:r w:rsidRPr="00A47D37">
              <w:rPr>
                <w:rFonts w:ascii="Times New Roman" w:hAnsi="Times New Roman" w:cs="Times New Roman"/>
                <w:color w:val="000000"/>
                <w:sz w:val="24"/>
                <w:szCs w:val="28"/>
              </w:rPr>
              <w:t>сотрудника}</w:t>
            </w:r>
          </w:p>
        </w:tc>
        <w:tc>
          <w:tcPr>
            <w:tcW w:w="3823" w:type="dxa"/>
            <w:tcBorders>
              <w:top w:val="single" w:sz="4" w:space="0" w:color="auto"/>
              <w:left w:val="single" w:sz="4" w:space="0" w:color="auto"/>
              <w:bottom w:val="single" w:sz="4" w:space="0" w:color="auto"/>
              <w:right w:val="single" w:sz="4" w:space="0" w:color="auto"/>
            </w:tcBorders>
            <w:vAlign w:val="center"/>
            <w:hideMark/>
          </w:tcPr>
          <w:p w:rsidR="00E330CE" w:rsidRPr="00A47D37" w:rsidRDefault="00E330CE" w:rsidP="00E330CE">
            <w:pPr>
              <w:jc w:val="center"/>
              <w:rPr>
                <w:rFonts w:ascii="Times New Roman" w:hAnsi="Times New Roman" w:cs="Times New Roman"/>
                <w:szCs w:val="24"/>
              </w:rPr>
            </w:pPr>
            <w:r w:rsidRPr="00A47D37">
              <w:rPr>
                <w:rFonts w:ascii="Times New Roman" w:hAnsi="Times New Roman" w:cs="Times New Roman"/>
                <w:color w:val="000000"/>
                <w:sz w:val="24"/>
                <w:szCs w:val="28"/>
              </w:rPr>
              <w:t>Сведения о сертификате</w:t>
            </w:r>
            <w:r w:rsidRPr="00A47D37">
              <w:rPr>
                <w:rFonts w:ascii="Times New Roman" w:hAnsi="Times New Roman" w:cs="Times New Roman"/>
                <w:color w:val="000000"/>
                <w:szCs w:val="24"/>
              </w:rPr>
              <w:br/>
            </w:r>
            <w:r w:rsidRPr="00A47D37">
              <w:rPr>
                <w:rFonts w:ascii="Times New Roman" w:hAnsi="Times New Roman" w:cs="Times New Roman"/>
                <w:color w:val="000000"/>
                <w:sz w:val="24"/>
                <w:szCs w:val="28"/>
              </w:rPr>
              <w:t>электронной</w:t>
            </w:r>
            <w:r w:rsidRPr="00A47D37">
              <w:rPr>
                <w:rFonts w:ascii="Times New Roman" w:hAnsi="Times New Roman" w:cs="Times New Roman"/>
                <w:color w:val="000000"/>
                <w:szCs w:val="24"/>
              </w:rPr>
              <w:br/>
            </w:r>
            <w:r w:rsidRPr="00A47D37">
              <w:rPr>
                <w:rFonts w:ascii="Times New Roman" w:hAnsi="Times New Roman" w:cs="Times New Roman"/>
                <w:color w:val="000000"/>
                <w:sz w:val="24"/>
                <w:szCs w:val="28"/>
              </w:rPr>
              <w:t>подписи</w:t>
            </w:r>
          </w:p>
        </w:tc>
      </w:tr>
      <w:tr w:rsidR="00E330CE" w:rsidRPr="00A47D37" w:rsidTr="00E330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5" w:type="dxa"/>
            <w:shd w:val="clear" w:color="auto" w:fill="auto"/>
          </w:tcPr>
          <w:p w:rsidR="00E330CE" w:rsidRPr="00A47D37" w:rsidRDefault="00E330CE" w:rsidP="00E330CE">
            <w:pPr>
              <w:pStyle w:val="ConsPlusNormal"/>
              <w:jc w:val="both"/>
              <w:rPr>
                <w:rFonts w:ascii="Times New Roman" w:hAnsi="Times New Roman" w:cs="Times New Roman"/>
                <w:sz w:val="24"/>
                <w:szCs w:val="24"/>
              </w:rPr>
            </w:pPr>
          </w:p>
        </w:tc>
        <w:tc>
          <w:tcPr>
            <w:tcW w:w="5348" w:type="dxa"/>
            <w:gridSpan w:val="2"/>
            <w:shd w:val="clear" w:color="auto" w:fill="auto"/>
          </w:tcPr>
          <w:p w:rsidR="00E330CE" w:rsidRPr="00A47D37" w:rsidRDefault="00E330CE" w:rsidP="00E330CE">
            <w:pPr>
              <w:jc w:val="center"/>
              <w:rPr>
                <w:rFonts w:ascii="Times New Roman" w:hAnsi="Times New Roman" w:cs="Times New Roman"/>
                <w:sz w:val="24"/>
                <w:szCs w:val="24"/>
              </w:rPr>
            </w:pPr>
          </w:p>
        </w:tc>
      </w:tr>
    </w:tbl>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Приложение № 4</w:t>
      </w: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1411424286"/>
          <w:placeholder>
            <w:docPart w:val="CD885EA6E3874C9A894A6F3BF4773265"/>
          </w:placeholder>
        </w:sdtPr>
        <w:sdtEndPr/>
        <w:sdtContent>
          <w:r w:rsidRPr="00A47D37">
            <w:rPr>
              <w:rFonts w:ascii="Times New Roman" w:eastAsia="Times New Roman" w:hAnsi="Times New Roman" w:cs="Times New Roman"/>
              <w:sz w:val="20"/>
              <w:szCs w:val="20"/>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sdtContent>
      </w:sdt>
      <w:r w:rsidRPr="00A47D37">
        <w:rPr>
          <w:rFonts w:ascii="Times New Roman" w:eastAsia="Times New Roman" w:hAnsi="Times New Roman" w:cs="Times New Roman"/>
          <w:sz w:val="20"/>
          <w:szCs w:val="20"/>
          <w:lang w:eastAsia="ru-RU"/>
        </w:rPr>
        <w:t xml:space="preserve">утвержденному Постановлением </w:t>
      </w: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Администрации</w:t>
      </w: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 xml:space="preserve">от </w:t>
      </w:r>
      <w:proofErr w:type="gramStart"/>
      <w:r w:rsidRPr="00A47D37">
        <w:rPr>
          <w:rFonts w:ascii="Times New Roman" w:eastAsia="Times New Roman" w:hAnsi="Times New Roman" w:cs="Times New Roman"/>
          <w:sz w:val="20"/>
          <w:szCs w:val="20"/>
          <w:lang w:eastAsia="ru-RU"/>
        </w:rPr>
        <w:t>« _</w:t>
      </w:r>
      <w:proofErr w:type="gramEnd"/>
      <w:r w:rsidRPr="00A47D37">
        <w:rPr>
          <w:rFonts w:ascii="Times New Roman" w:eastAsia="Times New Roman" w:hAnsi="Times New Roman" w:cs="Times New Roman"/>
          <w:sz w:val="20"/>
          <w:szCs w:val="20"/>
          <w:lang w:eastAsia="ru-RU"/>
        </w:rPr>
        <w:t>____» ___________ 2021г. № ________</w:t>
      </w: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widowControl w:val="0"/>
        <w:autoSpaceDE w:val="0"/>
        <w:autoSpaceDN w:val="0"/>
        <w:jc w:val="center"/>
        <w:rPr>
          <w:rFonts w:ascii="Times New Roman" w:eastAsia="Calibri" w:hAnsi="Times New Roman" w:cs="Times New Roman"/>
          <w:b/>
          <w:sz w:val="28"/>
          <w:szCs w:val="28"/>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E330CE" w:rsidRPr="00A47D37" w:rsidTr="00E330CE">
        <w:tc>
          <w:tcPr>
            <w:tcW w:w="10194" w:type="dxa"/>
            <w:tcBorders>
              <w:top w:val="nil"/>
              <w:left w:val="nil"/>
              <w:bottom w:val="single" w:sz="4" w:space="0" w:color="auto"/>
              <w:right w:val="nil"/>
            </w:tcBorders>
          </w:tcPr>
          <w:p w:rsidR="00E330CE" w:rsidRPr="00A47D37" w:rsidRDefault="00E330CE" w:rsidP="00E330CE">
            <w:pPr>
              <w:widowControl w:val="0"/>
              <w:autoSpaceDE w:val="0"/>
              <w:autoSpaceDN w:val="0"/>
              <w:rPr>
                <w:rFonts w:ascii="Times New Roman" w:hAnsi="Times New Roman" w:cs="Times New Roman"/>
                <w:sz w:val="28"/>
                <w:szCs w:val="28"/>
              </w:rPr>
            </w:pPr>
          </w:p>
        </w:tc>
      </w:tr>
      <w:tr w:rsidR="00E330CE" w:rsidRPr="00A47D37" w:rsidTr="00E330CE">
        <w:tc>
          <w:tcPr>
            <w:tcW w:w="10194" w:type="dxa"/>
            <w:tcBorders>
              <w:top w:val="single" w:sz="4" w:space="0" w:color="auto"/>
              <w:left w:val="nil"/>
              <w:bottom w:val="nil"/>
              <w:right w:val="nil"/>
            </w:tcBorders>
            <w:hideMark/>
          </w:tcPr>
          <w:p w:rsidR="00E330CE" w:rsidRPr="00A47D37" w:rsidRDefault="00E330CE" w:rsidP="00E330CE">
            <w:pPr>
              <w:widowControl w:val="0"/>
              <w:autoSpaceDE w:val="0"/>
              <w:autoSpaceDN w:val="0"/>
              <w:ind w:left="-113"/>
              <w:jc w:val="center"/>
              <w:rPr>
                <w:rFonts w:ascii="Times New Roman" w:hAnsi="Times New Roman" w:cs="Times New Roman"/>
                <w:sz w:val="28"/>
                <w:szCs w:val="28"/>
              </w:rPr>
            </w:pPr>
            <w:r w:rsidRPr="00A47D37">
              <w:rPr>
                <w:rFonts w:ascii="Times New Roman" w:hAnsi="Times New Roman" w:cs="Times New Roman"/>
                <w:sz w:val="24"/>
                <w:szCs w:val="24"/>
              </w:rPr>
              <w:t>наименование органа, уполномоченного на выдачу разрешений на строительство</w:t>
            </w:r>
          </w:p>
        </w:tc>
      </w:tr>
    </w:tbl>
    <w:p w:rsidR="00E330CE" w:rsidRPr="00A47D37" w:rsidRDefault="00E330CE" w:rsidP="00E330CE">
      <w:pPr>
        <w:widowControl w:val="0"/>
        <w:autoSpaceDE w:val="0"/>
        <w:autoSpaceDN w:val="0"/>
        <w:rPr>
          <w:rFonts w:ascii="Times New Roman" w:eastAsia="Calibri" w:hAnsi="Times New Roman" w:cs="Times New Roman"/>
          <w:sz w:val="28"/>
          <w:szCs w:val="28"/>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5"/>
        <w:gridCol w:w="1108"/>
        <w:gridCol w:w="4288"/>
      </w:tblGrid>
      <w:tr w:rsidR="00E330CE" w:rsidRPr="00A47D37" w:rsidTr="00E330CE">
        <w:tc>
          <w:tcPr>
            <w:tcW w:w="4673" w:type="dxa"/>
          </w:tcPr>
          <w:p w:rsidR="00E330CE" w:rsidRPr="00A47D37" w:rsidRDefault="00E330CE" w:rsidP="00E330CE">
            <w:pPr>
              <w:widowControl w:val="0"/>
              <w:rPr>
                <w:rFonts w:ascii="Times New Roman" w:hAnsi="Times New Roman" w:cs="Times New Roman"/>
                <w:sz w:val="28"/>
                <w:szCs w:val="28"/>
              </w:rPr>
            </w:pPr>
          </w:p>
        </w:tc>
        <w:tc>
          <w:tcPr>
            <w:tcW w:w="1139" w:type="dxa"/>
          </w:tcPr>
          <w:p w:rsidR="00E330CE" w:rsidRPr="00A47D37" w:rsidRDefault="00E330CE" w:rsidP="00E330CE">
            <w:pPr>
              <w:widowControl w:val="0"/>
              <w:rPr>
                <w:rFonts w:ascii="Times New Roman" w:hAnsi="Times New Roman" w:cs="Times New Roman"/>
                <w:sz w:val="28"/>
                <w:szCs w:val="28"/>
              </w:rPr>
            </w:pPr>
          </w:p>
        </w:tc>
        <w:tc>
          <w:tcPr>
            <w:tcW w:w="4382" w:type="dxa"/>
            <w:hideMark/>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sz w:val="28"/>
                <w:szCs w:val="28"/>
              </w:rPr>
              <w:t>Кому:</w:t>
            </w:r>
          </w:p>
        </w:tc>
      </w:tr>
      <w:tr w:rsidR="00E330CE" w:rsidRPr="00A47D37" w:rsidTr="00E330CE">
        <w:tc>
          <w:tcPr>
            <w:tcW w:w="4673" w:type="dxa"/>
          </w:tcPr>
          <w:p w:rsidR="00E330CE" w:rsidRPr="00A47D37" w:rsidRDefault="00E330CE" w:rsidP="00E330CE">
            <w:pPr>
              <w:widowControl w:val="0"/>
              <w:rPr>
                <w:rFonts w:ascii="Times New Roman" w:hAnsi="Times New Roman" w:cs="Times New Roman"/>
                <w:sz w:val="28"/>
                <w:szCs w:val="28"/>
              </w:rPr>
            </w:pPr>
          </w:p>
        </w:tc>
        <w:tc>
          <w:tcPr>
            <w:tcW w:w="1139" w:type="dxa"/>
          </w:tcPr>
          <w:p w:rsidR="00E330CE" w:rsidRPr="00A47D37" w:rsidRDefault="00E330CE" w:rsidP="00E330CE">
            <w:pPr>
              <w:widowControl w:val="0"/>
              <w:rPr>
                <w:rFonts w:ascii="Times New Roman" w:hAnsi="Times New Roman" w:cs="Times New Roman"/>
                <w:sz w:val="28"/>
                <w:szCs w:val="28"/>
              </w:rPr>
            </w:pPr>
          </w:p>
        </w:tc>
        <w:tc>
          <w:tcPr>
            <w:tcW w:w="4382" w:type="dxa"/>
            <w:tcBorders>
              <w:top w:val="nil"/>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p>
        </w:tc>
      </w:tr>
      <w:tr w:rsidR="00E330CE" w:rsidRPr="00A47D37" w:rsidTr="00E330CE">
        <w:tc>
          <w:tcPr>
            <w:tcW w:w="4673" w:type="dxa"/>
          </w:tcPr>
          <w:p w:rsidR="00E330CE" w:rsidRPr="00A47D37" w:rsidRDefault="00E330CE" w:rsidP="00E330CE">
            <w:pPr>
              <w:widowControl w:val="0"/>
              <w:rPr>
                <w:rFonts w:ascii="Times New Roman" w:hAnsi="Times New Roman" w:cs="Times New Roman"/>
                <w:sz w:val="28"/>
                <w:szCs w:val="28"/>
              </w:rPr>
            </w:pPr>
          </w:p>
        </w:tc>
        <w:tc>
          <w:tcPr>
            <w:tcW w:w="1139" w:type="dxa"/>
          </w:tcPr>
          <w:p w:rsidR="00E330CE" w:rsidRPr="00A47D37" w:rsidRDefault="00E330CE" w:rsidP="00E330CE">
            <w:pPr>
              <w:widowControl w:val="0"/>
              <w:rPr>
                <w:rFonts w:ascii="Times New Roman" w:hAnsi="Times New Roman" w:cs="Times New Roman"/>
                <w:sz w:val="28"/>
                <w:szCs w:val="28"/>
              </w:rPr>
            </w:pPr>
          </w:p>
        </w:tc>
        <w:tc>
          <w:tcPr>
            <w:tcW w:w="4382"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rPr>
              <w:t>(фамилия, имя, отчество – для граждан;</w:t>
            </w:r>
          </w:p>
        </w:tc>
      </w:tr>
      <w:tr w:rsidR="00E330CE" w:rsidRPr="00A47D37" w:rsidTr="00E330CE">
        <w:tc>
          <w:tcPr>
            <w:tcW w:w="4673" w:type="dxa"/>
          </w:tcPr>
          <w:p w:rsidR="00E330CE" w:rsidRPr="00A47D37" w:rsidRDefault="00E330CE" w:rsidP="00E330CE">
            <w:pPr>
              <w:widowControl w:val="0"/>
              <w:rPr>
                <w:rFonts w:ascii="Times New Roman" w:hAnsi="Times New Roman" w:cs="Times New Roman"/>
                <w:sz w:val="28"/>
                <w:szCs w:val="28"/>
              </w:rPr>
            </w:pPr>
          </w:p>
        </w:tc>
        <w:tc>
          <w:tcPr>
            <w:tcW w:w="1139" w:type="dxa"/>
          </w:tcPr>
          <w:p w:rsidR="00E330CE" w:rsidRPr="00A47D37" w:rsidRDefault="00E330CE" w:rsidP="00E330CE">
            <w:pPr>
              <w:widowControl w:val="0"/>
              <w:rPr>
                <w:rFonts w:ascii="Times New Roman" w:hAnsi="Times New Roman" w:cs="Times New Roman"/>
                <w:sz w:val="28"/>
                <w:szCs w:val="28"/>
              </w:rPr>
            </w:pPr>
          </w:p>
        </w:tc>
        <w:tc>
          <w:tcPr>
            <w:tcW w:w="4382"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rPr>
            </w:pPr>
          </w:p>
        </w:tc>
      </w:tr>
      <w:tr w:rsidR="00E330CE" w:rsidRPr="00A47D37" w:rsidTr="00E330CE">
        <w:tc>
          <w:tcPr>
            <w:tcW w:w="4673" w:type="dxa"/>
          </w:tcPr>
          <w:p w:rsidR="00E330CE" w:rsidRPr="00A47D37" w:rsidRDefault="00E330CE" w:rsidP="00E330CE">
            <w:pPr>
              <w:widowControl w:val="0"/>
              <w:rPr>
                <w:rFonts w:ascii="Times New Roman" w:hAnsi="Times New Roman" w:cs="Times New Roman"/>
                <w:sz w:val="28"/>
                <w:szCs w:val="28"/>
              </w:rPr>
            </w:pPr>
          </w:p>
        </w:tc>
        <w:tc>
          <w:tcPr>
            <w:tcW w:w="1139" w:type="dxa"/>
          </w:tcPr>
          <w:p w:rsidR="00E330CE" w:rsidRPr="00A47D37" w:rsidRDefault="00E330CE" w:rsidP="00E330CE">
            <w:pPr>
              <w:widowControl w:val="0"/>
              <w:rPr>
                <w:rFonts w:ascii="Times New Roman" w:hAnsi="Times New Roman" w:cs="Times New Roman"/>
                <w:sz w:val="28"/>
                <w:szCs w:val="28"/>
              </w:rPr>
            </w:pPr>
          </w:p>
        </w:tc>
        <w:tc>
          <w:tcPr>
            <w:tcW w:w="4382"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rPr>
              <w:t>полное наименование организации - для юридических лиц)</w:t>
            </w:r>
          </w:p>
        </w:tc>
      </w:tr>
      <w:tr w:rsidR="00E330CE" w:rsidRPr="00A47D37" w:rsidTr="00E330CE">
        <w:tc>
          <w:tcPr>
            <w:tcW w:w="4673" w:type="dxa"/>
          </w:tcPr>
          <w:p w:rsidR="00E330CE" w:rsidRPr="00A47D37" w:rsidRDefault="00E330CE" w:rsidP="00E330CE">
            <w:pPr>
              <w:widowControl w:val="0"/>
              <w:rPr>
                <w:rFonts w:ascii="Times New Roman" w:hAnsi="Times New Roman" w:cs="Times New Roman"/>
                <w:sz w:val="28"/>
                <w:szCs w:val="28"/>
              </w:rPr>
            </w:pPr>
          </w:p>
        </w:tc>
        <w:tc>
          <w:tcPr>
            <w:tcW w:w="1139" w:type="dxa"/>
          </w:tcPr>
          <w:p w:rsidR="00E330CE" w:rsidRPr="00A47D37" w:rsidRDefault="00E330CE" w:rsidP="00E330CE">
            <w:pPr>
              <w:widowControl w:val="0"/>
              <w:rPr>
                <w:rFonts w:ascii="Times New Roman" w:hAnsi="Times New Roman" w:cs="Times New Roman"/>
                <w:sz w:val="28"/>
                <w:szCs w:val="28"/>
              </w:rPr>
            </w:pPr>
          </w:p>
        </w:tc>
        <w:tc>
          <w:tcPr>
            <w:tcW w:w="4382" w:type="dxa"/>
            <w:tcBorders>
              <w:top w:val="single" w:sz="4" w:space="0" w:color="auto"/>
              <w:left w:val="nil"/>
              <w:bottom w:val="single" w:sz="4" w:space="0" w:color="auto"/>
              <w:right w:val="nil"/>
            </w:tcBorders>
            <w:hideMark/>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sz w:val="28"/>
                <w:szCs w:val="28"/>
              </w:rPr>
              <w:t xml:space="preserve">Почтовый адрес: </w:t>
            </w:r>
          </w:p>
        </w:tc>
      </w:tr>
      <w:tr w:rsidR="00E330CE" w:rsidRPr="00A47D37" w:rsidTr="00E330CE">
        <w:tc>
          <w:tcPr>
            <w:tcW w:w="4673" w:type="dxa"/>
          </w:tcPr>
          <w:p w:rsidR="00E330CE" w:rsidRPr="00A47D37" w:rsidRDefault="00E330CE" w:rsidP="00E330CE">
            <w:pPr>
              <w:widowControl w:val="0"/>
              <w:rPr>
                <w:rFonts w:ascii="Times New Roman" w:hAnsi="Times New Roman" w:cs="Times New Roman"/>
                <w:sz w:val="28"/>
                <w:szCs w:val="28"/>
              </w:rPr>
            </w:pPr>
          </w:p>
        </w:tc>
        <w:tc>
          <w:tcPr>
            <w:tcW w:w="1139" w:type="dxa"/>
          </w:tcPr>
          <w:p w:rsidR="00E330CE" w:rsidRPr="00A47D37" w:rsidRDefault="00E330CE" w:rsidP="00E330CE">
            <w:pPr>
              <w:widowControl w:val="0"/>
              <w:rPr>
                <w:rFonts w:ascii="Times New Roman" w:hAnsi="Times New Roman" w:cs="Times New Roman"/>
                <w:sz w:val="28"/>
                <w:szCs w:val="28"/>
              </w:rPr>
            </w:pPr>
          </w:p>
        </w:tc>
        <w:tc>
          <w:tcPr>
            <w:tcW w:w="4382"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p>
        </w:tc>
      </w:tr>
    </w:tbl>
    <w:p w:rsidR="00E330CE" w:rsidRPr="00A47D37" w:rsidRDefault="00E330CE" w:rsidP="00E330CE">
      <w:pPr>
        <w:widowControl w:val="0"/>
        <w:autoSpaceDE w:val="0"/>
        <w:autoSpaceDN w:val="0"/>
        <w:jc w:val="center"/>
        <w:rPr>
          <w:rFonts w:ascii="Times New Roman" w:eastAsia="Calibri" w:hAnsi="Times New Roman" w:cs="Times New Roman"/>
          <w:b/>
          <w:sz w:val="28"/>
          <w:szCs w:val="28"/>
        </w:rPr>
      </w:pPr>
    </w:p>
    <w:p w:rsidR="00E330CE" w:rsidRPr="002D1183" w:rsidRDefault="00E330CE" w:rsidP="00E330CE">
      <w:pPr>
        <w:widowControl w:val="0"/>
        <w:autoSpaceDE w:val="0"/>
        <w:autoSpaceDN w:val="0"/>
        <w:jc w:val="center"/>
        <w:rPr>
          <w:rFonts w:ascii="Times New Roman" w:hAnsi="Times New Roman" w:cs="Times New Roman"/>
          <w:sz w:val="24"/>
          <w:szCs w:val="24"/>
        </w:rPr>
      </w:pPr>
      <w:r w:rsidRPr="002D1183">
        <w:rPr>
          <w:rFonts w:ascii="Times New Roman" w:hAnsi="Times New Roman" w:cs="Times New Roman"/>
          <w:sz w:val="24"/>
          <w:szCs w:val="24"/>
        </w:rPr>
        <w:t>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2D1183" w:rsidRPr="00A47D37" w:rsidRDefault="002D1183" w:rsidP="00E330CE">
      <w:pPr>
        <w:widowControl w:val="0"/>
        <w:autoSpaceDE w:val="0"/>
        <w:autoSpaceDN w:val="0"/>
        <w:jc w:val="center"/>
        <w:rPr>
          <w:rFonts w:ascii="Times New Roman" w:hAnsi="Times New Roman" w:cs="Times New Roman"/>
          <w:sz w:val="40"/>
          <w:szCs w:val="28"/>
        </w:rPr>
      </w:pPr>
    </w:p>
    <w:p w:rsidR="00E330CE" w:rsidRPr="002D1183" w:rsidRDefault="00E330CE" w:rsidP="00E330CE">
      <w:pPr>
        <w:widowControl w:val="0"/>
        <w:autoSpaceDE w:val="0"/>
        <w:autoSpaceDN w:val="0"/>
        <w:jc w:val="both"/>
        <w:rPr>
          <w:rFonts w:ascii="Times New Roman" w:eastAsia="Calibri" w:hAnsi="Times New Roman" w:cs="Times New Roman"/>
          <w:sz w:val="24"/>
          <w:szCs w:val="24"/>
        </w:rPr>
      </w:pPr>
      <w:r w:rsidRPr="002D1183">
        <w:rPr>
          <w:rFonts w:ascii="Times New Roman" w:eastAsia="Calibri" w:hAnsi="Times New Roman" w:cs="Times New Roman"/>
          <w:b/>
          <w:sz w:val="24"/>
          <w:szCs w:val="24"/>
        </w:rPr>
        <w:t xml:space="preserve">По результатам рассмотрения </w:t>
      </w:r>
      <w:r w:rsidRPr="002D1183">
        <w:rPr>
          <w:rFonts w:ascii="Times New Roman" w:eastAsia="Calibri" w:hAnsi="Times New Roman" w:cs="Times New Roman"/>
          <w:sz w:val="24"/>
          <w:szCs w:val="24"/>
        </w:rPr>
        <w:t xml:space="preserve">уведомления о планируемых строительстве или реконструкции объекта индивидуального жилищного строительства или садового </w:t>
      </w:r>
      <w:proofErr w:type="gramStart"/>
      <w:r w:rsidRPr="002D1183">
        <w:rPr>
          <w:rFonts w:ascii="Times New Roman" w:eastAsia="Calibri" w:hAnsi="Times New Roman" w:cs="Times New Roman"/>
          <w:sz w:val="24"/>
          <w:szCs w:val="24"/>
        </w:rPr>
        <w:t>дома</w:t>
      </w:r>
      <w:proofErr w:type="gramEnd"/>
      <w:r w:rsidRPr="002D1183">
        <w:rPr>
          <w:rFonts w:ascii="Times New Roman" w:eastAsia="Calibri" w:hAnsi="Times New Roman" w:cs="Times New Roman"/>
          <w:sz w:val="24"/>
          <w:szCs w:val="24"/>
        </w:rPr>
        <w:t xml:space="preserve">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w:t>
      </w:r>
    </w:p>
    <w:p w:rsidR="00E330CE" w:rsidRPr="00A47D37" w:rsidRDefault="00E330CE" w:rsidP="00E330CE">
      <w:pPr>
        <w:widowControl w:val="0"/>
        <w:autoSpaceDE w:val="0"/>
        <w:autoSpaceDN w:val="0"/>
        <w:jc w:val="both"/>
        <w:rPr>
          <w:rFonts w:ascii="Times New Roman" w:eastAsia="Calibri" w:hAnsi="Times New Roman" w:cs="Times New Roman"/>
          <w:sz w:val="28"/>
          <w:szCs w:val="28"/>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08"/>
        <w:gridCol w:w="4913"/>
      </w:tblGrid>
      <w:tr w:rsidR="00E330CE" w:rsidRPr="00A47D37" w:rsidTr="00E330CE">
        <w:tc>
          <w:tcPr>
            <w:tcW w:w="5097" w:type="dxa"/>
            <w:hideMark/>
          </w:tcPr>
          <w:p w:rsidR="00E330CE" w:rsidRPr="00A47D37" w:rsidRDefault="00E330CE" w:rsidP="00E330CE">
            <w:pPr>
              <w:widowControl w:val="0"/>
              <w:autoSpaceDE w:val="0"/>
              <w:autoSpaceDN w:val="0"/>
              <w:jc w:val="both"/>
              <w:rPr>
                <w:rFonts w:ascii="Times New Roman" w:hAnsi="Times New Roman" w:cs="Times New Roman"/>
                <w:sz w:val="24"/>
                <w:szCs w:val="24"/>
              </w:rPr>
            </w:pPr>
            <w:r w:rsidRPr="00A47D37">
              <w:rPr>
                <w:rFonts w:ascii="Times New Roman" w:hAnsi="Times New Roman" w:cs="Times New Roman"/>
                <w:sz w:val="28"/>
                <w:szCs w:val="28"/>
              </w:rPr>
              <w:t>направленного</w:t>
            </w:r>
            <w:r w:rsidRPr="00A47D37">
              <w:rPr>
                <w:rFonts w:ascii="Times New Roman" w:hAnsi="Times New Roman" w:cs="Times New Roman"/>
                <w:sz w:val="24"/>
                <w:szCs w:val="24"/>
              </w:rPr>
              <w:t xml:space="preserve"> </w:t>
            </w:r>
          </w:p>
          <w:p w:rsidR="00E330CE" w:rsidRPr="00A47D37" w:rsidRDefault="00E330CE" w:rsidP="00E330CE">
            <w:pPr>
              <w:widowControl w:val="0"/>
              <w:autoSpaceDE w:val="0"/>
              <w:autoSpaceDN w:val="0"/>
              <w:jc w:val="both"/>
              <w:rPr>
                <w:rFonts w:ascii="Times New Roman" w:hAnsi="Times New Roman" w:cs="Times New Roman"/>
                <w:sz w:val="28"/>
                <w:szCs w:val="28"/>
              </w:rPr>
            </w:pPr>
            <w:r w:rsidRPr="00A47D37">
              <w:rPr>
                <w:rFonts w:ascii="Times New Roman" w:hAnsi="Times New Roman" w:cs="Times New Roman"/>
                <w:sz w:val="24"/>
                <w:szCs w:val="24"/>
              </w:rPr>
              <w:t>(дата направления уведомления)</w:t>
            </w:r>
          </w:p>
        </w:tc>
        <w:tc>
          <w:tcPr>
            <w:tcW w:w="5097" w:type="dxa"/>
            <w:tcBorders>
              <w:top w:val="nil"/>
              <w:left w:val="nil"/>
              <w:bottom w:val="single" w:sz="4" w:space="0" w:color="auto"/>
              <w:right w:val="nil"/>
            </w:tcBorders>
          </w:tcPr>
          <w:p w:rsidR="00E330CE" w:rsidRPr="00A47D37" w:rsidRDefault="00E330CE" w:rsidP="00E330CE">
            <w:pPr>
              <w:widowControl w:val="0"/>
              <w:autoSpaceDE w:val="0"/>
              <w:autoSpaceDN w:val="0"/>
              <w:jc w:val="both"/>
              <w:rPr>
                <w:rFonts w:ascii="Times New Roman" w:hAnsi="Times New Roman" w:cs="Times New Roman"/>
                <w:sz w:val="28"/>
                <w:szCs w:val="28"/>
              </w:rPr>
            </w:pPr>
          </w:p>
        </w:tc>
      </w:tr>
      <w:tr w:rsidR="00E330CE" w:rsidRPr="00A47D37" w:rsidTr="00E330CE">
        <w:tc>
          <w:tcPr>
            <w:tcW w:w="5097" w:type="dxa"/>
            <w:hideMark/>
          </w:tcPr>
          <w:p w:rsidR="00E330CE" w:rsidRPr="00A47D37" w:rsidRDefault="00E330CE" w:rsidP="00E330CE">
            <w:pPr>
              <w:widowControl w:val="0"/>
              <w:autoSpaceDE w:val="0"/>
              <w:autoSpaceDN w:val="0"/>
              <w:jc w:val="both"/>
              <w:rPr>
                <w:rFonts w:ascii="Times New Roman" w:hAnsi="Times New Roman" w:cs="Times New Roman"/>
                <w:sz w:val="24"/>
                <w:szCs w:val="24"/>
              </w:rPr>
            </w:pPr>
            <w:r w:rsidRPr="00A47D37">
              <w:rPr>
                <w:rFonts w:ascii="Times New Roman" w:hAnsi="Times New Roman" w:cs="Times New Roman"/>
                <w:sz w:val="28"/>
                <w:szCs w:val="28"/>
              </w:rPr>
              <w:t>зарегистрированного</w:t>
            </w:r>
          </w:p>
          <w:p w:rsidR="00E330CE" w:rsidRPr="00A47D37" w:rsidRDefault="00E330CE" w:rsidP="00E330CE">
            <w:pPr>
              <w:widowControl w:val="0"/>
              <w:autoSpaceDE w:val="0"/>
              <w:autoSpaceDN w:val="0"/>
              <w:jc w:val="both"/>
              <w:rPr>
                <w:rFonts w:ascii="Times New Roman" w:hAnsi="Times New Roman" w:cs="Times New Roman"/>
                <w:sz w:val="28"/>
                <w:szCs w:val="28"/>
              </w:rPr>
            </w:pPr>
            <w:r w:rsidRPr="00A47D37">
              <w:rPr>
                <w:rFonts w:ascii="Times New Roman" w:hAnsi="Times New Roman" w:cs="Times New Roman"/>
                <w:sz w:val="24"/>
                <w:szCs w:val="24"/>
              </w:rPr>
              <w:t>(дата и номер регистрации уведомления)</w:t>
            </w:r>
          </w:p>
        </w:tc>
        <w:tc>
          <w:tcPr>
            <w:tcW w:w="5097" w:type="dxa"/>
            <w:tcBorders>
              <w:top w:val="single" w:sz="4" w:space="0" w:color="auto"/>
              <w:left w:val="nil"/>
              <w:bottom w:val="single" w:sz="4" w:space="0" w:color="auto"/>
              <w:right w:val="nil"/>
            </w:tcBorders>
          </w:tcPr>
          <w:p w:rsidR="00E330CE" w:rsidRPr="00A47D37" w:rsidRDefault="00E330CE" w:rsidP="00E330CE">
            <w:pPr>
              <w:widowControl w:val="0"/>
              <w:autoSpaceDE w:val="0"/>
              <w:autoSpaceDN w:val="0"/>
              <w:jc w:val="both"/>
              <w:rPr>
                <w:rFonts w:ascii="Times New Roman" w:hAnsi="Times New Roman" w:cs="Times New Roman"/>
                <w:sz w:val="28"/>
                <w:szCs w:val="28"/>
              </w:rPr>
            </w:pPr>
          </w:p>
        </w:tc>
      </w:tr>
    </w:tbl>
    <w:p w:rsidR="00E330CE" w:rsidRDefault="00E330CE" w:rsidP="00E330CE">
      <w:pPr>
        <w:widowControl w:val="0"/>
        <w:autoSpaceDE w:val="0"/>
        <w:autoSpaceDN w:val="0"/>
        <w:jc w:val="both"/>
        <w:rPr>
          <w:rFonts w:ascii="Times New Roman" w:eastAsia="Calibri" w:hAnsi="Times New Roman" w:cs="Times New Roman"/>
          <w:b/>
          <w:sz w:val="28"/>
          <w:szCs w:val="28"/>
        </w:rPr>
      </w:pPr>
    </w:p>
    <w:p w:rsidR="002D1183" w:rsidRPr="00A47D37" w:rsidRDefault="002D1183" w:rsidP="00E330CE">
      <w:pPr>
        <w:widowControl w:val="0"/>
        <w:autoSpaceDE w:val="0"/>
        <w:autoSpaceDN w:val="0"/>
        <w:jc w:val="both"/>
        <w:rPr>
          <w:rFonts w:ascii="Times New Roman" w:eastAsia="Calibri" w:hAnsi="Times New Roman" w:cs="Times New Roman"/>
          <w:b/>
          <w:sz w:val="28"/>
          <w:szCs w:val="28"/>
        </w:rPr>
      </w:pPr>
    </w:p>
    <w:p w:rsidR="00E330CE" w:rsidRPr="002D1183" w:rsidRDefault="00E330CE" w:rsidP="00E330CE">
      <w:pPr>
        <w:widowControl w:val="0"/>
        <w:autoSpaceDE w:val="0"/>
        <w:autoSpaceDN w:val="0"/>
        <w:jc w:val="both"/>
        <w:rPr>
          <w:rFonts w:ascii="Times New Roman" w:eastAsia="Calibri" w:hAnsi="Times New Roman" w:cs="Times New Roman"/>
          <w:b/>
          <w:sz w:val="24"/>
          <w:szCs w:val="24"/>
        </w:rPr>
      </w:pPr>
      <w:r w:rsidRPr="002D1183">
        <w:rPr>
          <w:rFonts w:ascii="Times New Roman" w:eastAsia="Calibri" w:hAnsi="Times New Roman" w:cs="Times New Roman"/>
          <w:b/>
          <w:sz w:val="24"/>
          <w:szCs w:val="24"/>
        </w:rPr>
        <w:lastRenderedPageBreak/>
        <w:t xml:space="preserve">уведомляем Вас: </w:t>
      </w:r>
    </w:p>
    <w:p w:rsidR="00E330CE" w:rsidRPr="002D1183" w:rsidRDefault="00E330CE" w:rsidP="00E330CE">
      <w:pPr>
        <w:widowControl w:val="0"/>
        <w:autoSpaceDE w:val="0"/>
        <w:autoSpaceDN w:val="0"/>
        <w:jc w:val="both"/>
        <w:rPr>
          <w:rFonts w:ascii="Times New Roman" w:eastAsia="Calibri" w:hAnsi="Times New Roman" w:cs="Times New Roman"/>
          <w:sz w:val="24"/>
          <w:szCs w:val="24"/>
        </w:rPr>
      </w:pPr>
      <w:r w:rsidRPr="002D1183">
        <w:rPr>
          <w:rFonts w:ascii="Times New Roman" w:eastAsia="Calibri" w:hAnsi="Times New Roman" w:cs="Times New Roman"/>
          <w:sz w:val="24"/>
          <w:szCs w:val="24"/>
        </w:rPr>
        <w:t>1)  о несоответствии параметров, указанных в уведомлении предельным параметрам разрешенного строительства, реконструкции объекта капитального строительства по следующим основаниям:</w:t>
      </w:r>
    </w:p>
    <w:tbl>
      <w:tblPr>
        <w:tblStyle w:val="21"/>
        <w:tblW w:w="0" w:type="auto"/>
        <w:tblLook w:val="04A0" w:firstRow="1" w:lastRow="0" w:firstColumn="1" w:lastColumn="0" w:noHBand="0" w:noVBand="1"/>
      </w:tblPr>
      <w:tblGrid>
        <w:gridCol w:w="9921"/>
      </w:tblGrid>
      <w:tr w:rsidR="00E330CE" w:rsidRPr="00A47D37" w:rsidTr="00E330CE">
        <w:tc>
          <w:tcPr>
            <w:tcW w:w="10194" w:type="dxa"/>
            <w:tcBorders>
              <w:top w:val="nil"/>
              <w:left w:val="nil"/>
              <w:bottom w:val="single" w:sz="4" w:space="0" w:color="auto"/>
              <w:right w:val="nil"/>
            </w:tcBorders>
          </w:tcPr>
          <w:p w:rsidR="00E330CE" w:rsidRPr="00A47D37" w:rsidRDefault="00E330CE" w:rsidP="00E330CE">
            <w:pPr>
              <w:widowControl w:val="0"/>
              <w:autoSpaceDE w:val="0"/>
              <w:autoSpaceDN w:val="0"/>
              <w:jc w:val="both"/>
              <w:rPr>
                <w:rFonts w:ascii="Times New Roman" w:hAnsi="Times New Roman" w:cs="Times New Roman"/>
                <w:sz w:val="28"/>
                <w:szCs w:val="28"/>
              </w:rPr>
            </w:pPr>
          </w:p>
        </w:tc>
      </w:tr>
      <w:tr w:rsidR="00E330CE" w:rsidRPr="00A47D37" w:rsidTr="00E330CE">
        <w:tc>
          <w:tcPr>
            <w:tcW w:w="10194" w:type="dxa"/>
            <w:tcBorders>
              <w:top w:val="single" w:sz="4" w:space="0" w:color="auto"/>
              <w:left w:val="nil"/>
              <w:bottom w:val="nil"/>
              <w:right w:val="nil"/>
            </w:tcBorders>
          </w:tcPr>
          <w:p w:rsidR="00E330CE" w:rsidRPr="00A47D37" w:rsidRDefault="00E330CE" w:rsidP="00E330CE">
            <w:pPr>
              <w:widowControl w:val="0"/>
              <w:autoSpaceDE w:val="0"/>
              <w:autoSpaceDN w:val="0"/>
              <w:jc w:val="both"/>
              <w:rPr>
                <w:rFonts w:ascii="Times New Roman" w:hAnsi="Times New Roman" w:cs="Times New Roman"/>
                <w:sz w:val="28"/>
                <w:szCs w:val="28"/>
              </w:rPr>
            </w:pPr>
          </w:p>
        </w:tc>
      </w:tr>
      <w:tr w:rsidR="00E330CE" w:rsidRPr="00A47D37" w:rsidTr="002D1183">
        <w:trPr>
          <w:trHeight w:val="1817"/>
        </w:trPr>
        <w:tc>
          <w:tcPr>
            <w:tcW w:w="10194" w:type="dxa"/>
            <w:tcBorders>
              <w:top w:val="single" w:sz="4" w:space="0" w:color="auto"/>
              <w:left w:val="nil"/>
              <w:bottom w:val="nil"/>
              <w:right w:val="nil"/>
            </w:tcBorders>
            <w:hideMark/>
          </w:tcPr>
          <w:p w:rsidR="00E330CE" w:rsidRPr="002D1183" w:rsidRDefault="00E330CE" w:rsidP="00E330CE">
            <w:pPr>
              <w:widowControl w:val="0"/>
              <w:autoSpaceDE w:val="0"/>
              <w:autoSpaceDN w:val="0"/>
              <w:jc w:val="center"/>
              <w:rPr>
                <w:rFonts w:ascii="Times New Roman" w:hAnsi="Times New Roman" w:cs="Times New Roman"/>
                <w:sz w:val="18"/>
                <w:szCs w:val="18"/>
              </w:rPr>
            </w:pPr>
            <w:r w:rsidRPr="002D1183">
              <w:rPr>
                <w:rFonts w:ascii="Times New Roman" w:hAnsi="Times New Roman" w:cs="Times New Roman"/>
                <w:sz w:val="18"/>
                <w:szCs w:val="18"/>
              </w:rPr>
              <w:t>(сведения о предельных параметрах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 обязательных требованиях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действующими на дату поступления уведомления, и которым не соответствуют параметры объекта индивидуального жилищного строительства или садового дома, указанные в уведомлении)</w:t>
            </w:r>
          </w:p>
        </w:tc>
      </w:tr>
    </w:tbl>
    <w:p w:rsidR="00E330CE" w:rsidRPr="002D1183" w:rsidRDefault="00E330CE" w:rsidP="00E330CE">
      <w:pPr>
        <w:widowControl w:val="0"/>
        <w:autoSpaceDE w:val="0"/>
        <w:autoSpaceDN w:val="0"/>
        <w:jc w:val="both"/>
        <w:rPr>
          <w:rFonts w:ascii="Times New Roman" w:eastAsia="Calibri" w:hAnsi="Times New Roman" w:cs="Times New Roman"/>
          <w:sz w:val="24"/>
          <w:szCs w:val="24"/>
        </w:rPr>
      </w:pPr>
      <w:r w:rsidRPr="002D1183">
        <w:rPr>
          <w:rFonts w:ascii="Times New Roman" w:eastAsia="Calibri" w:hAnsi="Times New Roman" w:cs="Times New Roman"/>
          <w:sz w:val="24"/>
          <w:szCs w:val="24"/>
        </w:rPr>
        <w:t xml:space="preserve">2)  о недопустимости размещения объекта индивидуального жилищного строительства или садового дома на земельном участке по следующим основаниям: </w:t>
      </w:r>
    </w:p>
    <w:p w:rsidR="00E330CE" w:rsidRPr="00A47D37" w:rsidRDefault="00E330CE" w:rsidP="002D1183">
      <w:pPr>
        <w:widowControl w:val="0"/>
        <w:autoSpaceDE w:val="0"/>
        <w:autoSpaceDN w:val="0"/>
        <w:spacing w:after="0"/>
        <w:rPr>
          <w:rFonts w:ascii="Times New Roman" w:eastAsia="Calibri" w:hAnsi="Times New Roman" w:cs="Times New Roman"/>
          <w:sz w:val="28"/>
          <w:szCs w:val="28"/>
        </w:rPr>
      </w:pPr>
      <w:r w:rsidRPr="00A47D37">
        <w:rPr>
          <w:rFonts w:ascii="Times New Roman" w:eastAsia="Calibri" w:hAnsi="Times New Roman" w:cs="Times New Roman"/>
          <w:sz w:val="28"/>
          <w:szCs w:val="28"/>
        </w:rPr>
        <w:t>____________________________________________________________________________</w:t>
      </w:r>
      <w:r w:rsidR="002D1183">
        <w:rPr>
          <w:rFonts w:ascii="Times New Roman" w:eastAsia="Calibri" w:hAnsi="Times New Roman" w:cs="Times New Roman"/>
          <w:sz w:val="28"/>
          <w:szCs w:val="28"/>
        </w:rPr>
        <w:t>________________________________________________________________</w:t>
      </w:r>
    </w:p>
    <w:p w:rsidR="00E330CE" w:rsidRPr="002D1183" w:rsidRDefault="00E330CE" w:rsidP="002D1183">
      <w:pPr>
        <w:widowControl w:val="0"/>
        <w:autoSpaceDE w:val="0"/>
        <w:autoSpaceDN w:val="0"/>
        <w:spacing w:after="0" w:line="240" w:lineRule="auto"/>
        <w:jc w:val="center"/>
        <w:rPr>
          <w:rFonts w:ascii="Times New Roman" w:eastAsiaTheme="minorEastAsia" w:hAnsi="Times New Roman" w:cs="Times New Roman"/>
          <w:sz w:val="18"/>
          <w:szCs w:val="18"/>
          <w:lang w:eastAsia="ru-RU"/>
        </w:rPr>
      </w:pPr>
      <w:r w:rsidRPr="002D1183">
        <w:rPr>
          <w:rFonts w:ascii="Times New Roman" w:eastAsiaTheme="minorEastAsia" w:hAnsi="Times New Roman" w:cs="Times New Roman"/>
          <w:sz w:val="18"/>
          <w:szCs w:val="18"/>
          <w:lang w:eastAsia="ru-RU"/>
        </w:rPr>
        <w:t>(сведения о видах разрешенного использования земельного участка и (или) ограничениях, установленных в соответствии с земельным и иным законодательством Российской Федерации и действующими на дату поступления уведомления)</w:t>
      </w:r>
    </w:p>
    <w:p w:rsidR="00E330CE" w:rsidRPr="00A47D37" w:rsidRDefault="00E330CE" w:rsidP="00E330CE">
      <w:pPr>
        <w:widowControl w:val="0"/>
        <w:autoSpaceDE w:val="0"/>
        <w:autoSpaceDN w:val="0"/>
        <w:rPr>
          <w:rFonts w:ascii="Times New Roman" w:eastAsia="Calibri" w:hAnsi="Times New Roman" w:cs="Times New Roman"/>
          <w:sz w:val="28"/>
          <w:szCs w:val="28"/>
        </w:rPr>
      </w:pPr>
    </w:p>
    <w:p w:rsidR="00E330CE" w:rsidRPr="002D1183" w:rsidRDefault="00E330CE" w:rsidP="00E330CE">
      <w:pPr>
        <w:widowControl w:val="0"/>
        <w:autoSpaceDE w:val="0"/>
        <w:autoSpaceDN w:val="0"/>
        <w:jc w:val="both"/>
        <w:rPr>
          <w:rFonts w:ascii="Times New Roman" w:eastAsia="Calibri" w:hAnsi="Times New Roman" w:cs="Times New Roman"/>
          <w:sz w:val="24"/>
          <w:szCs w:val="24"/>
        </w:rPr>
      </w:pPr>
      <w:r w:rsidRPr="002D1183">
        <w:rPr>
          <w:rFonts w:ascii="Times New Roman" w:eastAsia="Calibri" w:hAnsi="Times New Roman" w:cs="Times New Roman"/>
          <w:sz w:val="24"/>
          <w:szCs w:val="24"/>
        </w:rPr>
        <w:t>3)  о том, что уведомление подано или направлено лицом, не являющимся застройщиком в связи с отсутствием у Вас прав на земельный участок по следующим основаниям:</w:t>
      </w:r>
    </w:p>
    <w:p w:rsidR="00E330CE" w:rsidRPr="00A47D37" w:rsidRDefault="00E330CE" w:rsidP="002D1183">
      <w:pPr>
        <w:widowControl w:val="0"/>
        <w:autoSpaceDE w:val="0"/>
        <w:autoSpaceDN w:val="0"/>
        <w:spacing w:after="0"/>
        <w:rPr>
          <w:rFonts w:ascii="Times New Roman" w:eastAsia="Calibri" w:hAnsi="Times New Roman" w:cs="Times New Roman"/>
          <w:sz w:val="28"/>
          <w:szCs w:val="28"/>
        </w:rPr>
      </w:pPr>
      <w:r w:rsidRPr="00A47D37">
        <w:rPr>
          <w:rFonts w:ascii="Times New Roman" w:eastAsia="Calibri" w:hAnsi="Times New Roman" w:cs="Times New Roman"/>
          <w:sz w:val="28"/>
          <w:szCs w:val="28"/>
        </w:rPr>
        <w:t>____________________________________________________________________________</w:t>
      </w:r>
      <w:r w:rsidR="002D1183">
        <w:rPr>
          <w:rFonts w:ascii="Times New Roman" w:eastAsia="Calibri" w:hAnsi="Times New Roman" w:cs="Times New Roman"/>
          <w:sz w:val="28"/>
          <w:szCs w:val="28"/>
        </w:rPr>
        <w:t>________________________________________________________________</w:t>
      </w:r>
    </w:p>
    <w:p w:rsidR="00E330CE" w:rsidRPr="002D1183" w:rsidRDefault="00E330CE" w:rsidP="002D1183">
      <w:pPr>
        <w:widowControl w:val="0"/>
        <w:autoSpaceDE w:val="0"/>
        <w:autoSpaceDN w:val="0"/>
        <w:spacing w:after="0" w:line="240" w:lineRule="auto"/>
        <w:jc w:val="center"/>
        <w:rPr>
          <w:rFonts w:ascii="Times New Roman" w:eastAsiaTheme="minorEastAsia" w:hAnsi="Times New Roman" w:cs="Times New Roman"/>
          <w:sz w:val="18"/>
          <w:szCs w:val="18"/>
          <w:lang w:eastAsia="ru-RU"/>
        </w:rPr>
      </w:pPr>
      <w:r w:rsidRPr="002D1183">
        <w:rPr>
          <w:rFonts w:ascii="Times New Roman" w:eastAsiaTheme="minorEastAsia" w:hAnsi="Times New Roman" w:cs="Times New Roman"/>
          <w:sz w:val="18"/>
          <w:szCs w:val="18"/>
          <w:lang w:eastAsia="ru-RU"/>
        </w:rPr>
        <w:t>(сведения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p>
    <w:p w:rsidR="00E330CE" w:rsidRPr="00A47D37" w:rsidRDefault="00E330CE" w:rsidP="00E330CE">
      <w:pPr>
        <w:widowControl w:val="0"/>
        <w:autoSpaceDE w:val="0"/>
        <w:autoSpaceDN w:val="0"/>
        <w:jc w:val="both"/>
        <w:rPr>
          <w:rFonts w:ascii="Times New Roman" w:eastAsia="Calibri" w:hAnsi="Times New Roman" w:cs="Times New Roman"/>
          <w:sz w:val="28"/>
          <w:szCs w:val="28"/>
        </w:rPr>
      </w:pPr>
    </w:p>
    <w:p w:rsidR="00E330CE" w:rsidRPr="002D1183" w:rsidRDefault="00E330CE" w:rsidP="00E330CE">
      <w:pPr>
        <w:widowControl w:val="0"/>
        <w:autoSpaceDE w:val="0"/>
        <w:autoSpaceDN w:val="0"/>
        <w:jc w:val="both"/>
        <w:rPr>
          <w:rFonts w:ascii="Times New Roman" w:eastAsia="Calibri" w:hAnsi="Times New Roman" w:cs="Times New Roman"/>
          <w:sz w:val="24"/>
          <w:szCs w:val="24"/>
        </w:rPr>
      </w:pPr>
      <w:r w:rsidRPr="002D1183">
        <w:rPr>
          <w:rFonts w:ascii="Times New Roman" w:eastAsia="Calibri" w:hAnsi="Times New Roman" w:cs="Times New Roman"/>
          <w:sz w:val="24"/>
          <w:szCs w:val="24"/>
        </w:rPr>
        <w:t xml:space="preserve">4)  о несоответствии описания внешнего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по следующим основаниям:  </w:t>
      </w:r>
    </w:p>
    <w:p w:rsidR="00E330CE" w:rsidRPr="00A47D37" w:rsidRDefault="00E330CE" w:rsidP="00E330CE">
      <w:pPr>
        <w:widowControl w:val="0"/>
        <w:autoSpaceDE w:val="0"/>
        <w:autoSpaceDN w:val="0"/>
        <w:jc w:val="both"/>
        <w:rPr>
          <w:rFonts w:ascii="Times New Roman" w:eastAsia="Calibri" w:hAnsi="Times New Roman" w:cs="Times New Roman"/>
          <w:sz w:val="28"/>
          <w:szCs w:val="28"/>
        </w:rPr>
      </w:pPr>
      <w:r w:rsidRPr="00A47D37">
        <w:rPr>
          <w:rFonts w:ascii="Times New Roman" w:eastAsia="Calibri" w:hAnsi="Times New Roman" w:cs="Times New Roman"/>
          <w:sz w:val="28"/>
          <w:szCs w:val="28"/>
        </w:rPr>
        <w:t>____________________________________________________________________________</w:t>
      </w:r>
      <w:r w:rsidR="002D1183">
        <w:rPr>
          <w:rFonts w:ascii="Times New Roman" w:eastAsia="Calibri" w:hAnsi="Times New Roman" w:cs="Times New Roman"/>
          <w:sz w:val="28"/>
          <w:szCs w:val="28"/>
        </w:rPr>
        <w:t>________________________________________________________________</w:t>
      </w:r>
    </w:p>
    <w:p w:rsidR="00E330CE" w:rsidRPr="002D1183" w:rsidRDefault="00E330CE" w:rsidP="002D1183">
      <w:pPr>
        <w:widowControl w:val="0"/>
        <w:autoSpaceDE w:val="0"/>
        <w:autoSpaceDN w:val="0"/>
        <w:spacing w:after="0" w:line="240" w:lineRule="auto"/>
        <w:jc w:val="center"/>
        <w:rPr>
          <w:rFonts w:ascii="Times New Roman" w:eastAsiaTheme="minorEastAsia" w:hAnsi="Times New Roman" w:cs="Times New Roman"/>
          <w:sz w:val="18"/>
          <w:szCs w:val="18"/>
          <w:lang w:eastAsia="ru-RU"/>
        </w:rPr>
      </w:pPr>
      <w:r w:rsidRPr="002D1183">
        <w:rPr>
          <w:rFonts w:ascii="Times New Roman" w:eastAsiaTheme="minorEastAsia" w:hAnsi="Times New Roman" w:cs="Times New Roman"/>
          <w:sz w:val="18"/>
          <w:szCs w:val="18"/>
          <w:lang w:eastAsia="ru-RU"/>
        </w:rPr>
        <w:t>(реквизиты уведомления органа исполнительной власти субъекта Российской Федерации, уполномоченного в области охраны объектов культурного наследия)</w:t>
      </w:r>
    </w:p>
    <w:p w:rsidR="00E330CE" w:rsidRPr="00A47D37" w:rsidRDefault="00E330CE" w:rsidP="00E330CE">
      <w:pPr>
        <w:widowControl w:val="0"/>
        <w:autoSpaceDE w:val="0"/>
        <w:autoSpaceDN w:val="0"/>
        <w:ind w:left="2832"/>
        <w:jc w:val="both"/>
        <w:rPr>
          <w:rFonts w:ascii="Times New Roman" w:eastAsia="Calibri" w:hAnsi="Times New Roman" w:cs="Times New Roman"/>
          <w:sz w:val="24"/>
          <w:szCs w:val="24"/>
        </w:rPr>
      </w:pPr>
    </w:p>
    <w:tbl>
      <w:tblPr>
        <w:tblW w:w="11023" w:type="dxa"/>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5"/>
        <w:gridCol w:w="3823"/>
        <w:gridCol w:w="1525"/>
      </w:tblGrid>
      <w:tr w:rsidR="00E330CE" w:rsidRPr="00A47D37" w:rsidTr="00E330CE">
        <w:trPr>
          <w:gridAfter w:val="1"/>
          <w:wAfter w:w="1525" w:type="dxa"/>
          <w:trHeight w:val="978"/>
        </w:trPr>
        <w:tc>
          <w:tcPr>
            <w:tcW w:w="5675" w:type="dxa"/>
            <w:tcBorders>
              <w:top w:val="nil"/>
              <w:left w:val="nil"/>
              <w:bottom w:val="nil"/>
              <w:right w:val="single" w:sz="4" w:space="0" w:color="auto"/>
            </w:tcBorders>
            <w:vAlign w:val="center"/>
            <w:hideMark/>
          </w:tcPr>
          <w:p w:rsidR="00E330CE" w:rsidRPr="00A47D37" w:rsidRDefault="00E330CE" w:rsidP="00E330CE">
            <w:pPr>
              <w:jc w:val="center"/>
              <w:rPr>
                <w:rFonts w:ascii="Times New Roman" w:hAnsi="Times New Roman" w:cs="Times New Roman"/>
                <w:szCs w:val="24"/>
              </w:rPr>
            </w:pPr>
            <w:r w:rsidRPr="00A47D37">
              <w:rPr>
                <w:rFonts w:ascii="Times New Roman" w:hAnsi="Times New Roman" w:cs="Times New Roman"/>
                <w:color w:val="000000"/>
                <w:sz w:val="24"/>
                <w:szCs w:val="28"/>
              </w:rPr>
              <w:t>{Ф.И.О. должность уполномоченного</w:t>
            </w:r>
            <w:r w:rsidRPr="00A47D37">
              <w:rPr>
                <w:rFonts w:ascii="Times New Roman" w:hAnsi="Times New Roman" w:cs="Times New Roman"/>
                <w:color w:val="000000"/>
                <w:szCs w:val="24"/>
              </w:rPr>
              <w:br/>
            </w:r>
            <w:r w:rsidRPr="00A47D37">
              <w:rPr>
                <w:rFonts w:ascii="Times New Roman" w:hAnsi="Times New Roman" w:cs="Times New Roman"/>
                <w:color w:val="000000"/>
                <w:sz w:val="24"/>
                <w:szCs w:val="28"/>
              </w:rPr>
              <w:t>сотрудника}</w:t>
            </w:r>
          </w:p>
        </w:tc>
        <w:tc>
          <w:tcPr>
            <w:tcW w:w="3823" w:type="dxa"/>
            <w:tcBorders>
              <w:top w:val="single" w:sz="4" w:space="0" w:color="auto"/>
              <w:left w:val="single" w:sz="4" w:space="0" w:color="auto"/>
              <w:bottom w:val="single" w:sz="4" w:space="0" w:color="auto"/>
              <w:right w:val="single" w:sz="4" w:space="0" w:color="auto"/>
            </w:tcBorders>
            <w:vAlign w:val="center"/>
            <w:hideMark/>
          </w:tcPr>
          <w:p w:rsidR="00E330CE" w:rsidRPr="00A47D37" w:rsidRDefault="00E330CE" w:rsidP="00E330CE">
            <w:pPr>
              <w:jc w:val="center"/>
              <w:rPr>
                <w:rFonts w:ascii="Times New Roman" w:hAnsi="Times New Roman" w:cs="Times New Roman"/>
                <w:szCs w:val="24"/>
              </w:rPr>
            </w:pPr>
            <w:r w:rsidRPr="00A47D37">
              <w:rPr>
                <w:rFonts w:ascii="Times New Roman" w:hAnsi="Times New Roman" w:cs="Times New Roman"/>
                <w:color w:val="000000"/>
                <w:sz w:val="24"/>
                <w:szCs w:val="28"/>
              </w:rPr>
              <w:t>Сведения о сертификате</w:t>
            </w:r>
            <w:r w:rsidRPr="00A47D37">
              <w:rPr>
                <w:rFonts w:ascii="Times New Roman" w:hAnsi="Times New Roman" w:cs="Times New Roman"/>
                <w:color w:val="000000"/>
                <w:szCs w:val="24"/>
              </w:rPr>
              <w:br/>
            </w:r>
            <w:r w:rsidRPr="00A47D37">
              <w:rPr>
                <w:rFonts w:ascii="Times New Roman" w:hAnsi="Times New Roman" w:cs="Times New Roman"/>
                <w:color w:val="000000"/>
                <w:sz w:val="24"/>
                <w:szCs w:val="28"/>
              </w:rPr>
              <w:t>электронной</w:t>
            </w:r>
            <w:r w:rsidRPr="00A47D37">
              <w:rPr>
                <w:rFonts w:ascii="Times New Roman" w:hAnsi="Times New Roman" w:cs="Times New Roman"/>
                <w:color w:val="000000"/>
                <w:szCs w:val="24"/>
              </w:rPr>
              <w:br/>
            </w:r>
            <w:r w:rsidRPr="00A47D37">
              <w:rPr>
                <w:rFonts w:ascii="Times New Roman" w:hAnsi="Times New Roman" w:cs="Times New Roman"/>
                <w:color w:val="000000"/>
                <w:sz w:val="24"/>
                <w:szCs w:val="28"/>
              </w:rPr>
              <w:t>подписи</w:t>
            </w:r>
          </w:p>
        </w:tc>
      </w:tr>
      <w:tr w:rsidR="00E330CE" w:rsidRPr="00A47D37" w:rsidTr="00E330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5" w:type="dxa"/>
            <w:shd w:val="clear" w:color="auto" w:fill="auto"/>
          </w:tcPr>
          <w:p w:rsidR="00E330CE" w:rsidRPr="00A47D37" w:rsidRDefault="00E330CE" w:rsidP="00E330CE">
            <w:pPr>
              <w:pStyle w:val="ConsPlusNormal"/>
              <w:jc w:val="both"/>
              <w:rPr>
                <w:rFonts w:ascii="Times New Roman" w:hAnsi="Times New Roman" w:cs="Times New Roman"/>
                <w:sz w:val="24"/>
                <w:szCs w:val="24"/>
              </w:rPr>
            </w:pPr>
            <w:r w:rsidRPr="00A47D37">
              <w:rPr>
                <w:rFonts w:ascii="Times New Roman" w:hAnsi="Times New Roman" w:cs="Times New Roman"/>
                <w:sz w:val="24"/>
                <w:szCs w:val="24"/>
              </w:rPr>
              <w:br w:type="page"/>
            </w:r>
          </w:p>
        </w:tc>
        <w:tc>
          <w:tcPr>
            <w:tcW w:w="5348" w:type="dxa"/>
            <w:gridSpan w:val="2"/>
            <w:shd w:val="clear" w:color="auto" w:fill="auto"/>
          </w:tcPr>
          <w:p w:rsidR="00E330CE" w:rsidRPr="00A47D37" w:rsidRDefault="00E330CE" w:rsidP="00E330CE">
            <w:pPr>
              <w:pStyle w:val="ConsPlusNormal"/>
              <w:jc w:val="center"/>
              <w:rPr>
                <w:rFonts w:ascii="Times New Roman" w:hAnsi="Times New Roman" w:cs="Times New Roman"/>
              </w:rPr>
            </w:pPr>
          </w:p>
          <w:p w:rsidR="00E330CE" w:rsidRPr="00A47D37" w:rsidRDefault="00E330CE" w:rsidP="00E330CE">
            <w:pPr>
              <w:jc w:val="center"/>
              <w:rPr>
                <w:rFonts w:ascii="Times New Roman" w:hAnsi="Times New Roman" w:cs="Times New Roman"/>
                <w:sz w:val="24"/>
                <w:szCs w:val="24"/>
              </w:rPr>
            </w:pPr>
          </w:p>
        </w:tc>
      </w:tr>
    </w:tbl>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555F50" w:rsidRDefault="00E330CE" w:rsidP="00E330CE">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lastRenderedPageBreak/>
        <w:t>Приложение № 5</w:t>
      </w:r>
    </w:p>
    <w:p w:rsidR="00E330CE" w:rsidRPr="00555F50" w:rsidRDefault="00E330CE" w:rsidP="00E330CE">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к Административному регламенту «</w:t>
      </w:r>
      <w:sdt>
        <w:sdtPr>
          <w:rPr>
            <w:rFonts w:ascii="Times New Roman" w:eastAsia="Times New Roman" w:hAnsi="Times New Roman" w:cs="Times New Roman"/>
            <w:sz w:val="18"/>
            <w:szCs w:val="18"/>
            <w:lang w:eastAsia="ru-RU"/>
          </w:rPr>
          <w:id w:val="1337422892"/>
          <w:placeholder>
            <w:docPart w:val="79DB0B41F4094294BBCF1D16EDFF4B47"/>
          </w:placeholder>
        </w:sdtPr>
        <w:sdtEndPr/>
        <w:sdtContent>
          <w:r w:rsidRPr="00555F50">
            <w:rPr>
              <w:rFonts w:ascii="Times New Roman" w:eastAsia="Times New Roman" w:hAnsi="Times New Roman" w:cs="Times New Roman"/>
              <w:sz w:val="18"/>
              <w:szCs w:val="18"/>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sdtContent>
      </w:sdt>
      <w:r w:rsidRPr="00555F50">
        <w:rPr>
          <w:rFonts w:ascii="Times New Roman" w:eastAsia="Times New Roman" w:hAnsi="Times New Roman" w:cs="Times New Roman"/>
          <w:sz w:val="18"/>
          <w:szCs w:val="18"/>
          <w:lang w:eastAsia="ru-RU"/>
        </w:rPr>
        <w:t xml:space="preserve">утвержденному Постановлением </w:t>
      </w:r>
    </w:p>
    <w:p w:rsidR="00E330CE" w:rsidRPr="00555F50" w:rsidRDefault="00E330CE" w:rsidP="00E330CE">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Администрации</w:t>
      </w:r>
    </w:p>
    <w:p w:rsidR="00E330CE" w:rsidRPr="00555F50" w:rsidRDefault="00E330CE" w:rsidP="00E330CE">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 xml:space="preserve">от </w:t>
      </w:r>
      <w:proofErr w:type="gramStart"/>
      <w:r w:rsidRPr="00555F50">
        <w:rPr>
          <w:rFonts w:ascii="Times New Roman" w:eastAsia="Times New Roman" w:hAnsi="Times New Roman" w:cs="Times New Roman"/>
          <w:sz w:val="18"/>
          <w:szCs w:val="18"/>
          <w:lang w:eastAsia="ru-RU"/>
        </w:rPr>
        <w:t>« _</w:t>
      </w:r>
      <w:proofErr w:type="gramEnd"/>
      <w:r w:rsidRPr="00555F50">
        <w:rPr>
          <w:rFonts w:ascii="Times New Roman" w:eastAsia="Times New Roman" w:hAnsi="Times New Roman" w:cs="Times New Roman"/>
          <w:sz w:val="18"/>
          <w:szCs w:val="18"/>
          <w:lang w:eastAsia="ru-RU"/>
        </w:rPr>
        <w:t>____» ___________ 2021г. № ________</w:t>
      </w:r>
    </w:p>
    <w:p w:rsidR="00E330CE" w:rsidRPr="00A47D37"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pStyle w:val="HTML"/>
        <w:ind w:left="5245"/>
        <w:rPr>
          <w:rFonts w:ascii="Times New Roman" w:eastAsia="Calibri" w:hAnsi="Times New Roman" w:cs="Times New Roman"/>
          <w:sz w:val="28"/>
          <w:szCs w:val="28"/>
        </w:rPr>
      </w:pPr>
    </w:p>
    <w:p w:rsidR="00E330CE" w:rsidRPr="00555F50" w:rsidRDefault="00E330CE" w:rsidP="00E330CE">
      <w:pPr>
        <w:pStyle w:val="HTML"/>
        <w:jc w:val="center"/>
        <w:rPr>
          <w:rFonts w:ascii="Times New Roman" w:eastAsia="Calibri" w:hAnsi="Times New Roman" w:cs="Times New Roman"/>
          <w:sz w:val="24"/>
          <w:szCs w:val="24"/>
        </w:rPr>
      </w:pPr>
      <w:r w:rsidRPr="00555F50">
        <w:rPr>
          <w:rStyle w:val="fontstyle01"/>
          <w:rFonts w:eastAsiaTheme="minorEastAsia"/>
          <w:sz w:val="24"/>
          <w:szCs w:val="24"/>
        </w:rPr>
        <w:t>Форма решения об отказе в предоставлении услуги в части исправления</w:t>
      </w:r>
      <w:r w:rsidRPr="00555F50">
        <w:rPr>
          <w:rFonts w:ascii="Times New Roman" w:hAnsi="Times New Roman" w:cs="Times New Roman"/>
          <w:b/>
          <w:bCs/>
          <w:color w:val="000000"/>
          <w:sz w:val="24"/>
          <w:szCs w:val="24"/>
        </w:rPr>
        <w:t xml:space="preserve"> </w:t>
      </w:r>
      <w:r w:rsidRPr="00555F50">
        <w:rPr>
          <w:rStyle w:val="fontstyle01"/>
          <w:rFonts w:eastAsiaTheme="minorEastAsia"/>
          <w:sz w:val="24"/>
          <w:szCs w:val="24"/>
        </w:rPr>
        <w:t>технической(-их) ошибки(-</w:t>
      </w:r>
      <w:proofErr w:type="spellStart"/>
      <w:r w:rsidRPr="00555F50">
        <w:rPr>
          <w:rStyle w:val="fontstyle01"/>
          <w:rFonts w:eastAsiaTheme="minorEastAsia"/>
          <w:sz w:val="24"/>
          <w:szCs w:val="24"/>
        </w:rPr>
        <w:t>ок</w:t>
      </w:r>
      <w:proofErr w:type="spellEnd"/>
      <w:r w:rsidRPr="00555F50">
        <w:rPr>
          <w:rStyle w:val="fontstyle01"/>
          <w:rFonts w:eastAsiaTheme="minorEastAsia"/>
          <w:sz w:val="24"/>
          <w:szCs w:val="24"/>
        </w:rPr>
        <w:t>) в уведомлении о соответствии и выдачи</w:t>
      </w:r>
      <w:r w:rsidRPr="00555F50">
        <w:rPr>
          <w:rFonts w:ascii="Times New Roman" w:hAnsi="Times New Roman" w:cs="Times New Roman"/>
          <w:b/>
          <w:bCs/>
          <w:color w:val="000000"/>
          <w:sz w:val="24"/>
          <w:szCs w:val="24"/>
        </w:rPr>
        <w:br/>
      </w:r>
      <w:r w:rsidRPr="00555F50">
        <w:rPr>
          <w:rStyle w:val="fontstyle01"/>
          <w:rFonts w:eastAsiaTheme="minorEastAsia"/>
          <w:sz w:val="24"/>
          <w:szCs w:val="24"/>
        </w:rPr>
        <w:t>повторного экземпляра (дубликата) уведомления о соответствии/решения об</w:t>
      </w:r>
      <w:r w:rsidRPr="00555F50">
        <w:rPr>
          <w:rFonts w:ascii="Times New Roman" w:hAnsi="Times New Roman" w:cs="Times New Roman"/>
          <w:b/>
          <w:bCs/>
          <w:color w:val="000000"/>
          <w:sz w:val="24"/>
          <w:szCs w:val="24"/>
        </w:rPr>
        <w:t xml:space="preserve"> </w:t>
      </w:r>
      <w:r w:rsidRPr="00555F50">
        <w:rPr>
          <w:rStyle w:val="fontstyle01"/>
          <w:rFonts w:eastAsiaTheme="minorEastAsia"/>
          <w:sz w:val="24"/>
          <w:szCs w:val="24"/>
        </w:rPr>
        <w:t>отказе в приеме документов, необходимых для предоставления услуги</w:t>
      </w:r>
    </w:p>
    <w:p w:rsidR="00E330CE" w:rsidRPr="00A47D37" w:rsidRDefault="00E330CE" w:rsidP="00E330CE">
      <w:pPr>
        <w:widowControl w:val="0"/>
        <w:autoSpaceDE w:val="0"/>
        <w:autoSpaceDN w:val="0"/>
        <w:rPr>
          <w:rFonts w:ascii="Times New Roman" w:eastAsia="Calibri" w:hAnsi="Times New Roman" w:cs="Times New Roman"/>
          <w:b/>
          <w:sz w:val="28"/>
          <w:szCs w:val="28"/>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1"/>
      </w:tblGrid>
      <w:tr w:rsidR="00E330CE" w:rsidRPr="00A47D37" w:rsidTr="00E330CE">
        <w:tc>
          <w:tcPr>
            <w:tcW w:w="10194" w:type="dxa"/>
            <w:tcBorders>
              <w:top w:val="nil"/>
              <w:left w:val="nil"/>
              <w:bottom w:val="single" w:sz="4" w:space="0" w:color="auto"/>
              <w:right w:val="nil"/>
            </w:tcBorders>
          </w:tcPr>
          <w:p w:rsidR="00E330CE" w:rsidRPr="00A47D37" w:rsidRDefault="00E330CE" w:rsidP="00E330CE">
            <w:pPr>
              <w:widowControl w:val="0"/>
              <w:autoSpaceDE w:val="0"/>
              <w:autoSpaceDN w:val="0"/>
              <w:rPr>
                <w:rFonts w:ascii="Times New Roman" w:hAnsi="Times New Roman" w:cs="Times New Roman"/>
                <w:sz w:val="28"/>
                <w:szCs w:val="28"/>
              </w:rPr>
            </w:pPr>
          </w:p>
        </w:tc>
      </w:tr>
      <w:tr w:rsidR="00E330CE" w:rsidRPr="00A47D37" w:rsidTr="00E330CE">
        <w:tc>
          <w:tcPr>
            <w:tcW w:w="10194" w:type="dxa"/>
            <w:tcBorders>
              <w:top w:val="single" w:sz="4" w:space="0" w:color="auto"/>
              <w:left w:val="nil"/>
              <w:bottom w:val="nil"/>
              <w:right w:val="nil"/>
            </w:tcBorders>
            <w:hideMark/>
          </w:tcPr>
          <w:p w:rsidR="00E330CE" w:rsidRPr="00A47D37" w:rsidRDefault="00E330CE" w:rsidP="00E330CE">
            <w:pPr>
              <w:widowControl w:val="0"/>
              <w:autoSpaceDE w:val="0"/>
              <w:autoSpaceDN w:val="0"/>
              <w:ind w:left="-113"/>
              <w:jc w:val="center"/>
              <w:rPr>
                <w:rFonts w:ascii="Times New Roman" w:hAnsi="Times New Roman" w:cs="Times New Roman"/>
                <w:sz w:val="28"/>
                <w:szCs w:val="28"/>
              </w:rPr>
            </w:pPr>
            <w:r w:rsidRPr="00A47D37">
              <w:rPr>
                <w:rFonts w:ascii="Times New Roman" w:hAnsi="Times New Roman" w:cs="Times New Roman"/>
                <w:sz w:val="24"/>
                <w:szCs w:val="24"/>
              </w:rPr>
              <w:t>наименование органа, уполномоченного на выдачу разрешений на строительство</w:t>
            </w:r>
          </w:p>
        </w:tc>
      </w:tr>
    </w:tbl>
    <w:p w:rsidR="00E330CE" w:rsidRPr="00A47D37" w:rsidRDefault="00E330CE" w:rsidP="00E330CE">
      <w:pPr>
        <w:widowControl w:val="0"/>
        <w:autoSpaceDE w:val="0"/>
        <w:autoSpaceDN w:val="0"/>
        <w:rPr>
          <w:rFonts w:ascii="Times New Roman" w:eastAsia="Calibri" w:hAnsi="Times New Roman" w:cs="Times New Roman"/>
          <w:sz w:val="28"/>
          <w:szCs w:val="28"/>
        </w:rPr>
      </w:pPr>
    </w:p>
    <w:tbl>
      <w:tblPr>
        <w:tblStyle w:val="1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1106"/>
        <w:gridCol w:w="4281"/>
      </w:tblGrid>
      <w:tr w:rsidR="00E330CE" w:rsidRPr="00A47D37" w:rsidTr="00555F50">
        <w:trPr>
          <w:trHeight w:val="239"/>
        </w:trPr>
        <w:tc>
          <w:tcPr>
            <w:tcW w:w="4518" w:type="dxa"/>
          </w:tcPr>
          <w:p w:rsidR="00E330CE" w:rsidRPr="00A47D37" w:rsidRDefault="00E330CE" w:rsidP="00E330CE">
            <w:pPr>
              <w:widowControl w:val="0"/>
              <w:rPr>
                <w:rFonts w:ascii="Times New Roman" w:hAnsi="Times New Roman" w:cs="Times New Roman"/>
                <w:sz w:val="28"/>
                <w:szCs w:val="28"/>
              </w:rPr>
            </w:pPr>
          </w:p>
        </w:tc>
        <w:tc>
          <w:tcPr>
            <w:tcW w:w="1106" w:type="dxa"/>
          </w:tcPr>
          <w:p w:rsidR="00E330CE" w:rsidRPr="00A47D37" w:rsidRDefault="00E330CE" w:rsidP="00E330CE">
            <w:pPr>
              <w:widowControl w:val="0"/>
              <w:rPr>
                <w:rFonts w:ascii="Times New Roman" w:hAnsi="Times New Roman" w:cs="Times New Roman"/>
                <w:sz w:val="28"/>
                <w:szCs w:val="28"/>
              </w:rPr>
            </w:pPr>
          </w:p>
        </w:tc>
        <w:tc>
          <w:tcPr>
            <w:tcW w:w="4281" w:type="dxa"/>
            <w:hideMark/>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sz w:val="28"/>
                <w:szCs w:val="28"/>
              </w:rPr>
              <w:t>Кому:</w:t>
            </w:r>
          </w:p>
        </w:tc>
      </w:tr>
      <w:tr w:rsidR="00E330CE" w:rsidRPr="00A47D37" w:rsidTr="00555F50">
        <w:trPr>
          <w:trHeight w:val="250"/>
        </w:trPr>
        <w:tc>
          <w:tcPr>
            <w:tcW w:w="4518" w:type="dxa"/>
          </w:tcPr>
          <w:p w:rsidR="00E330CE" w:rsidRPr="00A47D37" w:rsidRDefault="00E330CE" w:rsidP="00E330CE">
            <w:pPr>
              <w:widowControl w:val="0"/>
              <w:rPr>
                <w:rFonts w:ascii="Times New Roman" w:hAnsi="Times New Roman" w:cs="Times New Roman"/>
                <w:sz w:val="28"/>
                <w:szCs w:val="28"/>
              </w:rPr>
            </w:pPr>
          </w:p>
        </w:tc>
        <w:tc>
          <w:tcPr>
            <w:tcW w:w="1106" w:type="dxa"/>
          </w:tcPr>
          <w:p w:rsidR="00E330CE" w:rsidRPr="00A47D37" w:rsidRDefault="00E330CE" w:rsidP="00E330CE">
            <w:pPr>
              <w:widowControl w:val="0"/>
              <w:rPr>
                <w:rFonts w:ascii="Times New Roman" w:hAnsi="Times New Roman" w:cs="Times New Roman"/>
                <w:sz w:val="28"/>
                <w:szCs w:val="28"/>
              </w:rPr>
            </w:pPr>
          </w:p>
        </w:tc>
        <w:tc>
          <w:tcPr>
            <w:tcW w:w="4281" w:type="dxa"/>
            <w:tcBorders>
              <w:top w:val="nil"/>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p>
        </w:tc>
      </w:tr>
      <w:tr w:rsidR="00E330CE" w:rsidRPr="00A47D37" w:rsidTr="00555F50">
        <w:trPr>
          <w:trHeight w:val="239"/>
        </w:trPr>
        <w:tc>
          <w:tcPr>
            <w:tcW w:w="4518" w:type="dxa"/>
          </w:tcPr>
          <w:p w:rsidR="00E330CE" w:rsidRPr="00A47D37" w:rsidRDefault="00E330CE" w:rsidP="00E330CE">
            <w:pPr>
              <w:widowControl w:val="0"/>
              <w:rPr>
                <w:rFonts w:ascii="Times New Roman" w:hAnsi="Times New Roman" w:cs="Times New Roman"/>
                <w:sz w:val="28"/>
                <w:szCs w:val="28"/>
              </w:rPr>
            </w:pPr>
          </w:p>
        </w:tc>
        <w:tc>
          <w:tcPr>
            <w:tcW w:w="1106" w:type="dxa"/>
          </w:tcPr>
          <w:p w:rsidR="00E330CE" w:rsidRPr="00A47D37" w:rsidRDefault="00E330CE" w:rsidP="00E330CE">
            <w:pPr>
              <w:widowControl w:val="0"/>
              <w:rPr>
                <w:rFonts w:ascii="Times New Roman" w:hAnsi="Times New Roman" w:cs="Times New Roman"/>
                <w:sz w:val="28"/>
                <w:szCs w:val="28"/>
              </w:rPr>
            </w:pPr>
          </w:p>
        </w:tc>
        <w:tc>
          <w:tcPr>
            <w:tcW w:w="4281"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rPr>
              <w:t>(фамилия, имя, отчество – для граждан;</w:t>
            </w:r>
          </w:p>
        </w:tc>
      </w:tr>
      <w:tr w:rsidR="00E330CE" w:rsidRPr="00A47D37" w:rsidTr="00555F50">
        <w:trPr>
          <w:trHeight w:val="239"/>
        </w:trPr>
        <w:tc>
          <w:tcPr>
            <w:tcW w:w="4518" w:type="dxa"/>
          </w:tcPr>
          <w:p w:rsidR="00E330CE" w:rsidRPr="00A47D37" w:rsidRDefault="00E330CE" w:rsidP="00E330CE">
            <w:pPr>
              <w:widowControl w:val="0"/>
              <w:rPr>
                <w:rFonts w:ascii="Times New Roman" w:hAnsi="Times New Roman" w:cs="Times New Roman"/>
                <w:sz w:val="28"/>
                <w:szCs w:val="28"/>
              </w:rPr>
            </w:pPr>
          </w:p>
        </w:tc>
        <w:tc>
          <w:tcPr>
            <w:tcW w:w="1106" w:type="dxa"/>
          </w:tcPr>
          <w:p w:rsidR="00E330CE" w:rsidRPr="00A47D37" w:rsidRDefault="00E330CE" w:rsidP="00E330CE">
            <w:pPr>
              <w:widowControl w:val="0"/>
              <w:rPr>
                <w:rFonts w:ascii="Times New Roman" w:hAnsi="Times New Roman" w:cs="Times New Roman"/>
                <w:sz w:val="28"/>
                <w:szCs w:val="28"/>
              </w:rPr>
            </w:pPr>
          </w:p>
        </w:tc>
        <w:tc>
          <w:tcPr>
            <w:tcW w:w="4281"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rPr>
            </w:pPr>
          </w:p>
        </w:tc>
      </w:tr>
      <w:tr w:rsidR="00E330CE" w:rsidRPr="00A47D37" w:rsidTr="00555F50">
        <w:trPr>
          <w:trHeight w:val="387"/>
        </w:trPr>
        <w:tc>
          <w:tcPr>
            <w:tcW w:w="4518" w:type="dxa"/>
          </w:tcPr>
          <w:p w:rsidR="00E330CE" w:rsidRPr="00A47D37" w:rsidRDefault="00E330CE" w:rsidP="00E330CE">
            <w:pPr>
              <w:widowControl w:val="0"/>
              <w:rPr>
                <w:rFonts w:ascii="Times New Roman" w:hAnsi="Times New Roman" w:cs="Times New Roman"/>
                <w:sz w:val="28"/>
                <w:szCs w:val="28"/>
              </w:rPr>
            </w:pPr>
          </w:p>
        </w:tc>
        <w:tc>
          <w:tcPr>
            <w:tcW w:w="1106" w:type="dxa"/>
          </w:tcPr>
          <w:p w:rsidR="00E330CE" w:rsidRPr="00A47D37" w:rsidRDefault="00E330CE" w:rsidP="00E330CE">
            <w:pPr>
              <w:widowControl w:val="0"/>
              <w:rPr>
                <w:rFonts w:ascii="Times New Roman" w:hAnsi="Times New Roman" w:cs="Times New Roman"/>
                <w:sz w:val="28"/>
                <w:szCs w:val="28"/>
              </w:rPr>
            </w:pPr>
          </w:p>
        </w:tc>
        <w:tc>
          <w:tcPr>
            <w:tcW w:w="4281"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rPr>
              <w:t>полное наименование организации - для юридических лиц)</w:t>
            </w:r>
          </w:p>
        </w:tc>
      </w:tr>
      <w:tr w:rsidR="00E330CE" w:rsidRPr="00A47D37" w:rsidTr="00555F50">
        <w:trPr>
          <w:trHeight w:val="239"/>
        </w:trPr>
        <w:tc>
          <w:tcPr>
            <w:tcW w:w="4518" w:type="dxa"/>
          </w:tcPr>
          <w:p w:rsidR="00E330CE" w:rsidRPr="00A47D37" w:rsidRDefault="00E330CE" w:rsidP="00E330CE">
            <w:pPr>
              <w:widowControl w:val="0"/>
              <w:rPr>
                <w:rFonts w:ascii="Times New Roman" w:hAnsi="Times New Roman" w:cs="Times New Roman"/>
                <w:sz w:val="28"/>
                <w:szCs w:val="28"/>
              </w:rPr>
            </w:pPr>
          </w:p>
        </w:tc>
        <w:tc>
          <w:tcPr>
            <w:tcW w:w="1106" w:type="dxa"/>
          </w:tcPr>
          <w:p w:rsidR="00E330CE" w:rsidRPr="00A47D37" w:rsidRDefault="00E330CE" w:rsidP="00E330CE">
            <w:pPr>
              <w:widowControl w:val="0"/>
              <w:rPr>
                <w:rFonts w:ascii="Times New Roman" w:hAnsi="Times New Roman" w:cs="Times New Roman"/>
                <w:sz w:val="28"/>
                <w:szCs w:val="28"/>
              </w:rPr>
            </w:pPr>
          </w:p>
        </w:tc>
        <w:tc>
          <w:tcPr>
            <w:tcW w:w="4281" w:type="dxa"/>
            <w:tcBorders>
              <w:top w:val="single" w:sz="4" w:space="0" w:color="auto"/>
              <w:left w:val="nil"/>
              <w:bottom w:val="single" w:sz="4" w:space="0" w:color="auto"/>
              <w:right w:val="nil"/>
            </w:tcBorders>
            <w:hideMark/>
          </w:tcPr>
          <w:p w:rsidR="00E330CE" w:rsidRPr="00A47D37" w:rsidRDefault="00E330CE" w:rsidP="00E330CE">
            <w:pPr>
              <w:widowControl w:val="0"/>
              <w:rPr>
                <w:rFonts w:ascii="Times New Roman" w:hAnsi="Times New Roman" w:cs="Times New Roman"/>
                <w:sz w:val="28"/>
                <w:szCs w:val="28"/>
              </w:rPr>
            </w:pPr>
            <w:r w:rsidRPr="00A47D37">
              <w:rPr>
                <w:rFonts w:ascii="Times New Roman" w:hAnsi="Times New Roman" w:cs="Times New Roman"/>
                <w:sz w:val="28"/>
                <w:szCs w:val="28"/>
              </w:rPr>
              <w:t xml:space="preserve">Почтовый адрес: </w:t>
            </w:r>
          </w:p>
        </w:tc>
      </w:tr>
      <w:tr w:rsidR="00E330CE" w:rsidRPr="00A47D37" w:rsidTr="00555F50">
        <w:trPr>
          <w:trHeight w:val="239"/>
        </w:trPr>
        <w:tc>
          <w:tcPr>
            <w:tcW w:w="4518" w:type="dxa"/>
          </w:tcPr>
          <w:p w:rsidR="00E330CE" w:rsidRPr="00A47D37" w:rsidRDefault="00E330CE" w:rsidP="00E330CE">
            <w:pPr>
              <w:widowControl w:val="0"/>
              <w:rPr>
                <w:rFonts w:ascii="Times New Roman" w:hAnsi="Times New Roman" w:cs="Times New Roman"/>
                <w:sz w:val="28"/>
                <w:szCs w:val="28"/>
              </w:rPr>
            </w:pPr>
          </w:p>
        </w:tc>
        <w:tc>
          <w:tcPr>
            <w:tcW w:w="1106" w:type="dxa"/>
          </w:tcPr>
          <w:p w:rsidR="00E330CE" w:rsidRPr="00A47D37" w:rsidRDefault="00E330CE" w:rsidP="00E330CE">
            <w:pPr>
              <w:widowControl w:val="0"/>
              <w:rPr>
                <w:rFonts w:ascii="Times New Roman" w:hAnsi="Times New Roman" w:cs="Times New Roman"/>
                <w:sz w:val="28"/>
                <w:szCs w:val="28"/>
              </w:rPr>
            </w:pPr>
          </w:p>
        </w:tc>
        <w:tc>
          <w:tcPr>
            <w:tcW w:w="4281" w:type="dxa"/>
            <w:tcBorders>
              <w:top w:val="single" w:sz="4" w:space="0" w:color="auto"/>
              <w:left w:val="nil"/>
              <w:bottom w:val="single" w:sz="4" w:space="0" w:color="auto"/>
              <w:right w:val="nil"/>
            </w:tcBorders>
          </w:tcPr>
          <w:p w:rsidR="00E330CE" w:rsidRPr="00A47D37" w:rsidRDefault="00E330CE" w:rsidP="00E330CE">
            <w:pPr>
              <w:widowControl w:val="0"/>
              <w:rPr>
                <w:rFonts w:ascii="Times New Roman" w:hAnsi="Times New Roman" w:cs="Times New Roman"/>
                <w:sz w:val="28"/>
                <w:szCs w:val="28"/>
              </w:rPr>
            </w:pPr>
          </w:p>
        </w:tc>
      </w:tr>
    </w:tbl>
    <w:p w:rsidR="00E330CE" w:rsidRPr="00A47D37" w:rsidRDefault="00E330CE" w:rsidP="00E330CE">
      <w:pPr>
        <w:rPr>
          <w:rFonts w:ascii="Times New Roman" w:eastAsia="Calibri" w:hAnsi="Times New Roman" w:cs="Times New Roman"/>
          <w:sz w:val="28"/>
          <w:szCs w:val="28"/>
        </w:rPr>
      </w:pPr>
    </w:p>
    <w:p w:rsidR="00E330CE" w:rsidRPr="00A47D37" w:rsidRDefault="00E330CE" w:rsidP="00E330CE">
      <w:pPr>
        <w:jc w:val="center"/>
        <w:rPr>
          <w:rFonts w:ascii="Times New Roman" w:eastAsia="Calibri" w:hAnsi="Times New Roman" w:cs="Times New Roman"/>
          <w:sz w:val="28"/>
          <w:szCs w:val="28"/>
        </w:rPr>
      </w:pPr>
      <w:r w:rsidRPr="00A47D37">
        <w:rPr>
          <w:rStyle w:val="fontstyle01"/>
          <w:rFonts w:eastAsiaTheme="minorEastAsia"/>
        </w:rPr>
        <w:t>Решение _________________</w:t>
      </w:r>
      <w:r w:rsidRPr="00A47D37">
        <w:rPr>
          <w:rFonts w:ascii="Times New Roman" w:hAnsi="Times New Roman" w:cs="Times New Roman"/>
          <w:color w:val="000000"/>
          <w:sz w:val="28"/>
          <w:szCs w:val="28"/>
        </w:rPr>
        <w:br/>
      </w:r>
      <w:r w:rsidRPr="00A47D37">
        <w:rPr>
          <w:rStyle w:val="fontstyle11"/>
          <w:sz w:val="28"/>
          <w:szCs w:val="28"/>
        </w:rPr>
        <w:t>№ __________ от __________</w:t>
      </w:r>
    </w:p>
    <w:p w:rsidR="00E330CE" w:rsidRPr="00A47D37" w:rsidRDefault="00E330CE" w:rsidP="00E330CE">
      <w:pPr>
        <w:ind w:left="5529"/>
        <w:jc w:val="right"/>
        <w:rPr>
          <w:rFonts w:ascii="Times New Roman" w:eastAsia="Calibri" w:hAnsi="Times New Roman" w:cs="Times New Roman"/>
          <w:sz w:val="28"/>
          <w:szCs w:val="28"/>
        </w:rPr>
      </w:pPr>
    </w:p>
    <w:p w:rsidR="00E330CE" w:rsidRPr="00555F50" w:rsidRDefault="00E330CE" w:rsidP="00E330CE">
      <w:pPr>
        <w:jc w:val="both"/>
        <w:rPr>
          <w:rFonts w:ascii="Times New Roman" w:hAnsi="Times New Roman" w:cs="Times New Roman"/>
          <w:color w:val="000000"/>
          <w:sz w:val="24"/>
          <w:szCs w:val="24"/>
        </w:rPr>
      </w:pPr>
      <w:r w:rsidRPr="00555F50">
        <w:rPr>
          <w:rFonts w:ascii="Times New Roman" w:hAnsi="Times New Roman" w:cs="Times New Roman"/>
          <w:color w:val="000000"/>
          <w:sz w:val="24"/>
          <w:szCs w:val="24"/>
        </w:rPr>
        <w:t>На основании поступившего запроса, зарегистрированного ___________________</w:t>
      </w:r>
    </w:p>
    <w:p w:rsidR="00E330CE" w:rsidRPr="00555F50" w:rsidRDefault="00E330CE" w:rsidP="00E330CE">
      <w:pPr>
        <w:jc w:val="both"/>
        <w:rPr>
          <w:rFonts w:ascii="Times New Roman" w:hAnsi="Times New Roman" w:cs="Times New Roman"/>
          <w:sz w:val="24"/>
          <w:szCs w:val="24"/>
        </w:rPr>
      </w:pPr>
      <w:r w:rsidRPr="00555F50">
        <w:rPr>
          <w:rFonts w:ascii="Times New Roman" w:hAnsi="Times New Roman" w:cs="Times New Roman"/>
          <w:sz w:val="24"/>
          <w:szCs w:val="24"/>
        </w:rPr>
        <w:t xml:space="preserve">Принято решение об отказе в предоставлении услуги на </w:t>
      </w:r>
      <w:proofErr w:type="gramStart"/>
      <w:r w:rsidRPr="00555F50">
        <w:rPr>
          <w:rFonts w:ascii="Times New Roman" w:hAnsi="Times New Roman" w:cs="Times New Roman"/>
          <w:sz w:val="24"/>
          <w:szCs w:val="24"/>
        </w:rPr>
        <w:t>основании:_</w:t>
      </w:r>
      <w:proofErr w:type="gramEnd"/>
      <w:r w:rsidRPr="00555F50">
        <w:rPr>
          <w:rFonts w:ascii="Times New Roman" w:hAnsi="Times New Roman" w:cs="Times New Roman"/>
          <w:sz w:val="24"/>
          <w:szCs w:val="24"/>
        </w:rPr>
        <w:t>___________________________________________________________</w:t>
      </w:r>
    </w:p>
    <w:p w:rsidR="00E330CE" w:rsidRPr="00555F50" w:rsidRDefault="00E330CE" w:rsidP="00E330CE">
      <w:pPr>
        <w:jc w:val="both"/>
        <w:rPr>
          <w:rFonts w:ascii="Times New Roman" w:hAnsi="Times New Roman" w:cs="Times New Roman"/>
          <w:sz w:val="24"/>
          <w:szCs w:val="24"/>
        </w:rPr>
      </w:pPr>
      <w:r w:rsidRPr="00555F50">
        <w:rPr>
          <w:rFonts w:ascii="Times New Roman" w:hAnsi="Times New Roman" w:cs="Times New Roman"/>
          <w:sz w:val="24"/>
          <w:szCs w:val="24"/>
        </w:rPr>
        <w:t xml:space="preserve">Дополнительно информируем: </w:t>
      </w:r>
    </w:p>
    <w:p w:rsidR="00E330CE" w:rsidRPr="00A47D37" w:rsidRDefault="00E330CE" w:rsidP="00E330CE">
      <w:pPr>
        <w:spacing w:after="0"/>
        <w:jc w:val="both"/>
        <w:rPr>
          <w:rFonts w:ascii="Times New Roman" w:hAnsi="Times New Roman" w:cs="Times New Roman"/>
          <w:sz w:val="28"/>
          <w:szCs w:val="28"/>
        </w:rPr>
      </w:pPr>
      <w:r w:rsidRPr="00A47D37">
        <w:rPr>
          <w:rFonts w:ascii="Times New Roman" w:hAnsi="Times New Roman" w:cs="Times New Roman"/>
          <w:sz w:val="28"/>
          <w:szCs w:val="28"/>
        </w:rPr>
        <w:t>_____________________________________________________________________</w:t>
      </w:r>
    </w:p>
    <w:p w:rsidR="00E330CE" w:rsidRPr="00555F50" w:rsidRDefault="00E330CE" w:rsidP="00E330CE">
      <w:pPr>
        <w:spacing w:after="0"/>
        <w:jc w:val="both"/>
        <w:rPr>
          <w:rFonts w:ascii="Times New Roman" w:hAnsi="Times New Roman" w:cs="Times New Roman"/>
          <w:color w:val="000000"/>
          <w:sz w:val="18"/>
          <w:szCs w:val="18"/>
        </w:rPr>
      </w:pPr>
      <w:r w:rsidRPr="00555F50">
        <w:rPr>
          <w:rFonts w:ascii="Times New Roman" w:hAnsi="Times New Roman" w:cs="Times New Roman"/>
          <w:color w:val="000000"/>
          <w:sz w:val="18"/>
          <w:szCs w:val="18"/>
        </w:rPr>
        <w:t>(указывается информация, необходимая для устранения причин отказа в предоставлении услуги, а также иная дополнительная информация при наличии)</w:t>
      </w:r>
    </w:p>
    <w:p w:rsidR="00E330CE" w:rsidRPr="00555F50" w:rsidRDefault="00E330CE" w:rsidP="00E330CE">
      <w:pPr>
        <w:ind w:firstLine="851"/>
        <w:jc w:val="both"/>
        <w:rPr>
          <w:rFonts w:ascii="Times New Roman" w:hAnsi="Times New Roman" w:cs="Times New Roman"/>
          <w:color w:val="000000"/>
          <w:sz w:val="24"/>
          <w:szCs w:val="24"/>
        </w:rPr>
      </w:pPr>
      <w:r w:rsidRPr="00555F50">
        <w:rPr>
          <w:rFonts w:ascii="Times New Roman" w:hAnsi="Times New Roman" w:cs="Times New Roman"/>
          <w:color w:val="000000"/>
          <w:sz w:val="24"/>
          <w:szCs w:val="24"/>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E330CE" w:rsidRPr="00555F50" w:rsidRDefault="00E330CE" w:rsidP="00E330CE">
      <w:pPr>
        <w:ind w:firstLine="851"/>
        <w:jc w:val="both"/>
        <w:rPr>
          <w:rFonts w:ascii="Times New Roman" w:hAnsi="Times New Roman" w:cs="Times New Roman"/>
          <w:sz w:val="24"/>
          <w:szCs w:val="24"/>
        </w:rPr>
      </w:pPr>
      <w:r w:rsidRPr="00555F50">
        <w:rPr>
          <w:rFonts w:ascii="Times New Roman" w:hAnsi="Times New Roman" w:cs="Times New Roman"/>
          <w:color w:val="000000"/>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E330CE" w:rsidRPr="00A47D37" w:rsidRDefault="00E330CE" w:rsidP="00E330CE">
      <w:pPr>
        <w:widowControl w:val="0"/>
        <w:autoSpaceDE w:val="0"/>
        <w:autoSpaceDN w:val="0"/>
        <w:jc w:val="both"/>
        <w:rPr>
          <w:rFonts w:ascii="Times New Roman" w:eastAsia="Calibri" w:hAnsi="Times New Roman" w:cs="Times New Roman"/>
          <w:sz w:val="28"/>
          <w:szCs w:val="28"/>
        </w:rPr>
      </w:pPr>
      <w:r w:rsidRPr="00A47D37">
        <w:rPr>
          <w:rFonts w:ascii="Times New Roman" w:eastAsia="Calibri" w:hAnsi="Times New Roman" w:cs="Times New Roman"/>
          <w:sz w:val="28"/>
          <w:szCs w:val="28"/>
        </w:rPr>
        <w:tab/>
      </w:r>
      <w:r w:rsidRPr="00A47D37">
        <w:rPr>
          <w:rFonts w:ascii="Times New Roman" w:eastAsia="Calibri" w:hAnsi="Times New Roman" w:cs="Times New Roman"/>
          <w:sz w:val="28"/>
          <w:szCs w:val="28"/>
        </w:rPr>
        <w:tab/>
      </w:r>
      <w:r w:rsidRPr="00A47D37">
        <w:rPr>
          <w:rFonts w:ascii="Times New Roman" w:eastAsia="Calibri" w:hAnsi="Times New Roman" w:cs="Times New Roman"/>
          <w:sz w:val="28"/>
          <w:szCs w:val="28"/>
        </w:rPr>
        <w:tab/>
      </w:r>
      <w:r w:rsidRPr="00A47D37">
        <w:rPr>
          <w:rFonts w:ascii="Times New Roman" w:eastAsia="Calibri" w:hAnsi="Times New Roman" w:cs="Times New Roman"/>
          <w:sz w:val="28"/>
          <w:szCs w:val="28"/>
        </w:rPr>
        <w:tab/>
      </w:r>
    </w:p>
    <w:tbl>
      <w:tblPr>
        <w:tblW w:w="11023" w:type="dxa"/>
        <w:tblInd w:w="-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5"/>
        <w:gridCol w:w="3823"/>
        <w:gridCol w:w="1525"/>
      </w:tblGrid>
      <w:tr w:rsidR="00E330CE" w:rsidRPr="00A47D37" w:rsidTr="00E330CE">
        <w:trPr>
          <w:gridAfter w:val="1"/>
          <w:wAfter w:w="1525" w:type="dxa"/>
          <w:trHeight w:val="978"/>
        </w:trPr>
        <w:tc>
          <w:tcPr>
            <w:tcW w:w="5675" w:type="dxa"/>
            <w:tcBorders>
              <w:top w:val="nil"/>
              <w:left w:val="nil"/>
              <w:bottom w:val="nil"/>
              <w:right w:val="single" w:sz="4" w:space="0" w:color="auto"/>
            </w:tcBorders>
            <w:vAlign w:val="center"/>
            <w:hideMark/>
          </w:tcPr>
          <w:p w:rsidR="00E330CE" w:rsidRPr="00A47D37" w:rsidRDefault="00E330CE" w:rsidP="00E330CE">
            <w:pPr>
              <w:jc w:val="center"/>
              <w:rPr>
                <w:rFonts w:ascii="Times New Roman" w:hAnsi="Times New Roman" w:cs="Times New Roman"/>
                <w:szCs w:val="24"/>
              </w:rPr>
            </w:pPr>
            <w:r w:rsidRPr="00A47D37">
              <w:rPr>
                <w:rFonts w:ascii="Times New Roman" w:hAnsi="Times New Roman" w:cs="Times New Roman"/>
                <w:color w:val="000000"/>
                <w:sz w:val="24"/>
                <w:szCs w:val="28"/>
              </w:rPr>
              <w:lastRenderedPageBreak/>
              <w:t>{Ф.И.О. должность уполномоченного</w:t>
            </w:r>
            <w:r w:rsidRPr="00A47D37">
              <w:rPr>
                <w:rFonts w:ascii="Times New Roman" w:hAnsi="Times New Roman" w:cs="Times New Roman"/>
                <w:color w:val="000000"/>
                <w:szCs w:val="24"/>
              </w:rPr>
              <w:br/>
            </w:r>
            <w:r w:rsidRPr="00A47D37">
              <w:rPr>
                <w:rFonts w:ascii="Times New Roman" w:hAnsi="Times New Roman" w:cs="Times New Roman"/>
                <w:color w:val="000000"/>
                <w:sz w:val="24"/>
                <w:szCs w:val="28"/>
              </w:rPr>
              <w:t>сотрудника}</w:t>
            </w:r>
          </w:p>
        </w:tc>
        <w:tc>
          <w:tcPr>
            <w:tcW w:w="3823" w:type="dxa"/>
            <w:tcBorders>
              <w:top w:val="single" w:sz="4" w:space="0" w:color="auto"/>
              <w:left w:val="single" w:sz="4" w:space="0" w:color="auto"/>
              <w:bottom w:val="single" w:sz="4" w:space="0" w:color="auto"/>
              <w:right w:val="single" w:sz="4" w:space="0" w:color="auto"/>
            </w:tcBorders>
            <w:vAlign w:val="center"/>
            <w:hideMark/>
          </w:tcPr>
          <w:p w:rsidR="00E330CE" w:rsidRPr="00A47D37" w:rsidRDefault="00E330CE" w:rsidP="00E330CE">
            <w:pPr>
              <w:jc w:val="center"/>
              <w:rPr>
                <w:rFonts w:ascii="Times New Roman" w:hAnsi="Times New Roman" w:cs="Times New Roman"/>
                <w:szCs w:val="24"/>
              </w:rPr>
            </w:pPr>
            <w:r w:rsidRPr="00A47D37">
              <w:rPr>
                <w:rFonts w:ascii="Times New Roman" w:hAnsi="Times New Roman" w:cs="Times New Roman"/>
                <w:color w:val="000000"/>
                <w:sz w:val="24"/>
                <w:szCs w:val="28"/>
              </w:rPr>
              <w:t>Сведения о сертификате</w:t>
            </w:r>
            <w:r w:rsidRPr="00A47D37">
              <w:rPr>
                <w:rFonts w:ascii="Times New Roman" w:hAnsi="Times New Roman" w:cs="Times New Roman"/>
                <w:color w:val="000000"/>
                <w:szCs w:val="24"/>
              </w:rPr>
              <w:br/>
            </w:r>
            <w:r w:rsidRPr="00A47D37">
              <w:rPr>
                <w:rFonts w:ascii="Times New Roman" w:hAnsi="Times New Roman" w:cs="Times New Roman"/>
                <w:color w:val="000000"/>
                <w:sz w:val="24"/>
                <w:szCs w:val="28"/>
              </w:rPr>
              <w:t>электронной</w:t>
            </w:r>
            <w:r w:rsidRPr="00A47D37">
              <w:rPr>
                <w:rFonts w:ascii="Times New Roman" w:hAnsi="Times New Roman" w:cs="Times New Roman"/>
                <w:color w:val="000000"/>
                <w:szCs w:val="24"/>
              </w:rPr>
              <w:br/>
            </w:r>
            <w:r w:rsidRPr="00A47D37">
              <w:rPr>
                <w:rFonts w:ascii="Times New Roman" w:hAnsi="Times New Roman" w:cs="Times New Roman"/>
                <w:color w:val="000000"/>
                <w:sz w:val="24"/>
                <w:szCs w:val="28"/>
              </w:rPr>
              <w:t>подписи</w:t>
            </w:r>
          </w:p>
        </w:tc>
      </w:tr>
      <w:tr w:rsidR="00E330CE" w:rsidRPr="00A47D37" w:rsidTr="00E330C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675" w:type="dxa"/>
            <w:shd w:val="clear" w:color="auto" w:fill="auto"/>
          </w:tcPr>
          <w:p w:rsidR="00E330CE" w:rsidRPr="00A47D37" w:rsidRDefault="00E330CE" w:rsidP="00E330CE">
            <w:pPr>
              <w:pStyle w:val="ConsPlusNormal"/>
              <w:jc w:val="both"/>
              <w:rPr>
                <w:rFonts w:ascii="Times New Roman" w:hAnsi="Times New Roman" w:cs="Times New Roman"/>
                <w:sz w:val="24"/>
                <w:szCs w:val="24"/>
              </w:rPr>
            </w:pPr>
            <w:r w:rsidRPr="00A47D37">
              <w:rPr>
                <w:rFonts w:ascii="Times New Roman" w:hAnsi="Times New Roman" w:cs="Times New Roman"/>
                <w:sz w:val="24"/>
                <w:szCs w:val="24"/>
              </w:rPr>
              <w:br w:type="page"/>
            </w:r>
          </w:p>
        </w:tc>
        <w:tc>
          <w:tcPr>
            <w:tcW w:w="5348" w:type="dxa"/>
            <w:gridSpan w:val="2"/>
            <w:shd w:val="clear" w:color="auto" w:fill="auto"/>
          </w:tcPr>
          <w:p w:rsidR="00E330CE" w:rsidRPr="00A47D37" w:rsidRDefault="00E330CE" w:rsidP="00E330CE">
            <w:pPr>
              <w:pStyle w:val="ConsPlusNormal"/>
              <w:jc w:val="center"/>
              <w:rPr>
                <w:rFonts w:ascii="Times New Roman" w:hAnsi="Times New Roman" w:cs="Times New Roman"/>
              </w:rPr>
            </w:pPr>
          </w:p>
          <w:p w:rsidR="00E330CE" w:rsidRPr="00A47D37" w:rsidRDefault="00E330CE" w:rsidP="00E330CE">
            <w:pPr>
              <w:pStyle w:val="ConsPlusNormal"/>
              <w:jc w:val="center"/>
              <w:rPr>
                <w:rFonts w:ascii="Times New Roman" w:hAnsi="Times New Roman" w:cs="Times New Roman"/>
              </w:rPr>
            </w:pPr>
          </w:p>
          <w:p w:rsidR="00E330CE" w:rsidRPr="00A47D37" w:rsidRDefault="00E330CE" w:rsidP="00E330CE">
            <w:pPr>
              <w:jc w:val="center"/>
              <w:rPr>
                <w:rFonts w:ascii="Times New Roman" w:hAnsi="Times New Roman" w:cs="Times New Roman"/>
                <w:sz w:val="24"/>
                <w:szCs w:val="24"/>
              </w:rPr>
            </w:pPr>
          </w:p>
        </w:tc>
      </w:tr>
    </w:tbl>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Default="00E330CE" w:rsidP="00E330CE">
      <w:pPr>
        <w:spacing w:after="0" w:line="240" w:lineRule="auto"/>
        <w:ind w:left="4535"/>
        <w:rPr>
          <w:rFonts w:ascii="Times New Roman" w:eastAsia="Times New Roman" w:hAnsi="Times New Roman" w:cs="Times New Roman"/>
          <w:sz w:val="20"/>
          <w:szCs w:val="20"/>
          <w:lang w:eastAsia="ru-RU"/>
        </w:rPr>
      </w:pPr>
    </w:p>
    <w:p w:rsidR="00555F50" w:rsidRDefault="00555F50" w:rsidP="00E330CE">
      <w:pPr>
        <w:spacing w:after="0" w:line="240" w:lineRule="auto"/>
        <w:ind w:left="4535"/>
        <w:rPr>
          <w:rFonts w:ascii="Times New Roman" w:eastAsia="Times New Roman" w:hAnsi="Times New Roman" w:cs="Times New Roman"/>
          <w:sz w:val="20"/>
          <w:szCs w:val="20"/>
          <w:lang w:eastAsia="ru-RU"/>
        </w:rPr>
      </w:pPr>
    </w:p>
    <w:p w:rsidR="00555F50" w:rsidRDefault="00555F50" w:rsidP="00E330CE">
      <w:pPr>
        <w:spacing w:after="0" w:line="240" w:lineRule="auto"/>
        <w:ind w:left="4535"/>
        <w:rPr>
          <w:rFonts w:ascii="Times New Roman" w:eastAsia="Times New Roman" w:hAnsi="Times New Roman" w:cs="Times New Roman"/>
          <w:sz w:val="20"/>
          <w:szCs w:val="20"/>
          <w:lang w:eastAsia="ru-RU"/>
        </w:rPr>
      </w:pPr>
    </w:p>
    <w:p w:rsidR="00555F50" w:rsidRDefault="00555F50" w:rsidP="00E330CE">
      <w:pPr>
        <w:spacing w:after="0" w:line="240" w:lineRule="auto"/>
        <w:ind w:left="4535"/>
        <w:rPr>
          <w:rFonts w:ascii="Times New Roman" w:eastAsia="Times New Roman" w:hAnsi="Times New Roman" w:cs="Times New Roman"/>
          <w:sz w:val="20"/>
          <w:szCs w:val="20"/>
          <w:lang w:eastAsia="ru-RU"/>
        </w:rPr>
      </w:pPr>
    </w:p>
    <w:p w:rsidR="00555F50" w:rsidRDefault="00555F50" w:rsidP="00E330CE">
      <w:pPr>
        <w:spacing w:after="0" w:line="240" w:lineRule="auto"/>
        <w:ind w:left="4535"/>
        <w:rPr>
          <w:rFonts w:ascii="Times New Roman" w:eastAsia="Times New Roman" w:hAnsi="Times New Roman" w:cs="Times New Roman"/>
          <w:sz w:val="20"/>
          <w:szCs w:val="20"/>
          <w:lang w:eastAsia="ru-RU"/>
        </w:rPr>
      </w:pPr>
    </w:p>
    <w:p w:rsidR="00555F50" w:rsidRDefault="00555F50" w:rsidP="00E330CE">
      <w:pPr>
        <w:spacing w:after="0" w:line="240" w:lineRule="auto"/>
        <w:ind w:left="4535"/>
        <w:rPr>
          <w:rFonts w:ascii="Times New Roman" w:eastAsia="Times New Roman" w:hAnsi="Times New Roman" w:cs="Times New Roman"/>
          <w:sz w:val="20"/>
          <w:szCs w:val="20"/>
          <w:lang w:eastAsia="ru-RU"/>
        </w:rPr>
      </w:pPr>
    </w:p>
    <w:p w:rsidR="00555F50" w:rsidRDefault="00555F50" w:rsidP="00E330CE">
      <w:pPr>
        <w:spacing w:after="0" w:line="240" w:lineRule="auto"/>
        <w:ind w:left="4535"/>
        <w:rPr>
          <w:rFonts w:ascii="Times New Roman" w:eastAsia="Times New Roman" w:hAnsi="Times New Roman" w:cs="Times New Roman"/>
          <w:sz w:val="20"/>
          <w:szCs w:val="20"/>
          <w:lang w:eastAsia="ru-RU"/>
        </w:rPr>
      </w:pPr>
    </w:p>
    <w:p w:rsidR="00555F50" w:rsidRDefault="00555F50" w:rsidP="00E330CE">
      <w:pPr>
        <w:spacing w:after="0" w:line="240" w:lineRule="auto"/>
        <w:ind w:left="4535"/>
        <w:rPr>
          <w:rFonts w:ascii="Times New Roman" w:eastAsia="Times New Roman" w:hAnsi="Times New Roman" w:cs="Times New Roman"/>
          <w:sz w:val="20"/>
          <w:szCs w:val="20"/>
          <w:lang w:eastAsia="ru-RU"/>
        </w:rPr>
      </w:pPr>
    </w:p>
    <w:p w:rsidR="00555F50" w:rsidRDefault="00555F50" w:rsidP="00E330CE">
      <w:pPr>
        <w:spacing w:after="0" w:line="240" w:lineRule="auto"/>
        <w:ind w:left="4535"/>
        <w:rPr>
          <w:rFonts w:ascii="Times New Roman" w:eastAsia="Times New Roman" w:hAnsi="Times New Roman" w:cs="Times New Roman"/>
          <w:sz w:val="20"/>
          <w:szCs w:val="20"/>
          <w:lang w:eastAsia="ru-RU"/>
        </w:rPr>
      </w:pPr>
    </w:p>
    <w:p w:rsidR="00555F50" w:rsidRDefault="00555F50" w:rsidP="00E330CE">
      <w:pPr>
        <w:spacing w:after="0" w:line="240" w:lineRule="auto"/>
        <w:ind w:left="4535"/>
        <w:rPr>
          <w:rFonts w:ascii="Times New Roman" w:eastAsia="Times New Roman" w:hAnsi="Times New Roman" w:cs="Times New Roman"/>
          <w:sz w:val="20"/>
          <w:szCs w:val="20"/>
          <w:lang w:eastAsia="ru-RU"/>
        </w:rPr>
      </w:pPr>
    </w:p>
    <w:p w:rsidR="00555F50" w:rsidRPr="00A47D37" w:rsidRDefault="00555F50"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A47D37" w:rsidRDefault="00E330CE" w:rsidP="00E330CE">
      <w:pPr>
        <w:spacing w:after="0" w:line="240" w:lineRule="auto"/>
        <w:ind w:left="4535"/>
        <w:rPr>
          <w:rFonts w:ascii="Times New Roman" w:eastAsia="Times New Roman" w:hAnsi="Times New Roman" w:cs="Times New Roman"/>
          <w:sz w:val="20"/>
          <w:szCs w:val="20"/>
          <w:lang w:eastAsia="ru-RU"/>
        </w:rPr>
      </w:pPr>
    </w:p>
    <w:p w:rsidR="00E330CE" w:rsidRPr="00555F50" w:rsidRDefault="00E330CE" w:rsidP="00E330CE">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lastRenderedPageBreak/>
        <w:t>Приложение № 6</w:t>
      </w:r>
    </w:p>
    <w:p w:rsidR="00E330CE" w:rsidRPr="00555F50" w:rsidRDefault="00E330CE" w:rsidP="00E330CE">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к Административному регламенту «</w:t>
      </w:r>
      <w:sdt>
        <w:sdtPr>
          <w:rPr>
            <w:rFonts w:ascii="Times New Roman" w:eastAsia="Times New Roman" w:hAnsi="Times New Roman" w:cs="Times New Roman"/>
            <w:sz w:val="18"/>
            <w:szCs w:val="18"/>
            <w:lang w:eastAsia="ru-RU"/>
          </w:rPr>
          <w:id w:val="-1747713156"/>
          <w:placeholder>
            <w:docPart w:val="C5085542677B4F998CEB7C3539D881BF"/>
          </w:placeholder>
        </w:sdtPr>
        <w:sdtEndPr/>
        <w:sdtContent>
          <w:r w:rsidRPr="00555F50">
            <w:rPr>
              <w:rFonts w:ascii="Times New Roman" w:eastAsia="Times New Roman" w:hAnsi="Times New Roman" w:cs="Times New Roman"/>
              <w:sz w:val="18"/>
              <w:szCs w:val="18"/>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sdtContent>
      </w:sdt>
      <w:r w:rsidRPr="00555F50">
        <w:rPr>
          <w:rFonts w:ascii="Times New Roman" w:eastAsia="Times New Roman" w:hAnsi="Times New Roman" w:cs="Times New Roman"/>
          <w:sz w:val="18"/>
          <w:szCs w:val="18"/>
          <w:lang w:eastAsia="ru-RU"/>
        </w:rPr>
        <w:t xml:space="preserve">утвержденному Постановлением </w:t>
      </w:r>
    </w:p>
    <w:p w:rsidR="00E330CE" w:rsidRPr="00555F50" w:rsidRDefault="00E330CE" w:rsidP="00E330CE">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Администрации</w:t>
      </w:r>
    </w:p>
    <w:p w:rsidR="00E330CE" w:rsidRPr="00555F50" w:rsidRDefault="00E330CE" w:rsidP="00E330CE">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 xml:space="preserve">от </w:t>
      </w:r>
      <w:proofErr w:type="gramStart"/>
      <w:r w:rsidRPr="00555F50">
        <w:rPr>
          <w:rFonts w:ascii="Times New Roman" w:eastAsia="Times New Roman" w:hAnsi="Times New Roman" w:cs="Times New Roman"/>
          <w:sz w:val="18"/>
          <w:szCs w:val="18"/>
          <w:lang w:eastAsia="ru-RU"/>
        </w:rPr>
        <w:t>« _</w:t>
      </w:r>
      <w:proofErr w:type="gramEnd"/>
      <w:r w:rsidRPr="00555F50">
        <w:rPr>
          <w:rFonts w:ascii="Times New Roman" w:eastAsia="Times New Roman" w:hAnsi="Times New Roman" w:cs="Times New Roman"/>
          <w:sz w:val="18"/>
          <w:szCs w:val="18"/>
          <w:lang w:eastAsia="ru-RU"/>
        </w:rPr>
        <w:t>____» ___________ 2021г. № ________</w:t>
      </w:r>
    </w:p>
    <w:p w:rsidR="00E330CE" w:rsidRDefault="00E330CE"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555F50" w:rsidRPr="00A47D37" w:rsidRDefault="00555F50"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w:t>
      </w:r>
    </w:p>
    <w:p w:rsidR="00A47D37" w:rsidRPr="00555F50" w:rsidRDefault="00A47D37" w:rsidP="00A47D37">
      <w:pPr>
        <w:pStyle w:val="aff8"/>
        <w:rPr>
          <w:rFonts w:ascii="Times New Roman" w:hAnsi="Times New Roman" w:cs="Times New Roman"/>
          <w:sz w:val="18"/>
          <w:szCs w:val="18"/>
        </w:rPr>
      </w:pPr>
      <w:r w:rsidRPr="00555F50">
        <w:rPr>
          <w:rFonts w:ascii="Times New Roman" w:hAnsi="Times New Roman" w:cs="Times New Roman"/>
          <w:sz w:val="18"/>
          <w:szCs w:val="18"/>
        </w:rPr>
        <w:t xml:space="preserve">              наименование органа, уполномоченного на выдачу разрешения</w:t>
      </w:r>
    </w:p>
    <w:p w:rsidR="00555F50"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w:t>
      </w:r>
      <w:proofErr w:type="gramStart"/>
      <w:r w:rsidRPr="00A47D37">
        <w:rPr>
          <w:rFonts w:ascii="Times New Roman" w:hAnsi="Times New Roman" w:cs="Times New Roman"/>
          <w:sz w:val="22"/>
          <w:szCs w:val="22"/>
        </w:rPr>
        <w:t>Заявитель:_</w:t>
      </w:r>
      <w:proofErr w:type="gramEnd"/>
      <w:r w:rsidRPr="00A47D37">
        <w:rPr>
          <w:rFonts w:ascii="Times New Roman" w:hAnsi="Times New Roman" w:cs="Times New Roman"/>
          <w:sz w:val="22"/>
          <w:szCs w:val="22"/>
        </w:rPr>
        <w:t>___________________________________________________</w:t>
      </w:r>
    </w:p>
    <w:p w:rsidR="00A47D37" w:rsidRPr="00555F50" w:rsidRDefault="00A47D37" w:rsidP="00A47D37">
      <w:pPr>
        <w:pStyle w:val="aff8"/>
        <w:rPr>
          <w:rFonts w:ascii="Times New Roman" w:hAnsi="Times New Roman" w:cs="Times New Roman"/>
          <w:sz w:val="18"/>
          <w:szCs w:val="18"/>
        </w:rPr>
      </w:pPr>
      <w:r w:rsidRPr="00A47D37">
        <w:rPr>
          <w:rFonts w:ascii="Times New Roman" w:hAnsi="Times New Roman" w:cs="Times New Roman"/>
          <w:sz w:val="22"/>
          <w:szCs w:val="22"/>
        </w:rPr>
        <w:t xml:space="preserve">            </w:t>
      </w:r>
      <w:r w:rsidRPr="00555F50">
        <w:rPr>
          <w:rFonts w:ascii="Times New Roman" w:hAnsi="Times New Roman" w:cs="Times New Roman"/>
          <w:sz w:val="18"/>
          <w:szCs w:val="18"/>
        </w:rPr>
        <w:t>полное наименование юридического лица, фамилия, имя, отчество</w:t>
      </w:r>
    </w:p>
    <w:p w:rsidR="00A47D37" w:rsidRPr="00555F50" w:rsidRDefault="00A47D37" w:rsidP="00A47D37">
      <w:pPr>
        <w:pStyle w:val="aff8"/>
        <w:rPr>
          <w:rFonts w:ascii="Times New Roman" w:hAnsi="Times New Roman" w:cs="Times New Roman"/>
          <w:sz w:val="18"/>
          <w:szCs w:val="18"/>
        </w:rPr>
      </w:pPr>
      <w:r w:rsidRPr="00555F50">
        <w:rPr>
          <w:rFonts w:ascii="Times New Roman" w:hAnsi="Times New Roman" w:cs="Times New Roman"/>
          <w:sz w:val="18"/>
          <w:szCs w:val="18"/>
        </w:rPr>
        <w:t xml:space="preserve">                        (последнее - при наличии) руководителя</w:t>
      </w:r>
    </w:p>
    <w:p w:rsidR="00A47D37" w:rsidRPr="00555F50" w:rsidRDefault="00A47D37" w:rsidP="00A47D37">
      <w:pPr>
        <w:pStyle w:val="aff8"/>
        <w:rPr>
          <w:rFonts w:ascii="Times New Roman" w:hAnsi="Times New Roman" w:cs="Times New Roman"/>
          <w:sz w:val="18"/>
          <w:szCs w:val="18"/>
        </w:rPr>
      </w:pPr>
      <w:r w:rsidRPr="00555F50">
        <w:rPr>
          <w:rFonts w:ascii="Times New Roman" w:hAnsi="Times New Roman" w:cs="Times New Roman"/>
          <w:sz w:val="18"/>
          <w:szCs w:val="18"/>
        </w:rPr>
        <w:t xml:space="preserve">                                  юридического лица или</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______________________________________________________________</w:t>
      </w:r>
    </w:p>
    <w:p w:rsidR="00A47D37" w:rsidRPr="00555F50" w:rsidRDefault="00A47D37" w:rsidP="00A47D37">
      <w:pPr>
        <w:pStyle w:val="aff8"/>
        <w:rPr>
          <w:rFonts w:ascii="Times New Roman" w:hAnsi="Times New Roman" w:cs="Times New Roman"/>
          <w:sz w:val="18"/>
          <w:szCs w:val="18"/>
        </w:rPr>
      </w:pPr>
      <w:r w:rsidRPr="00A47D37">
        <w:rPr>
          <w:rFonts w:ascii="Times New Roman" w:hAnsi="Times New Roman" w:cs="Times New Roman"/>
          <w:sz w:val="22"/>
          <w:szCs w:val="22"/>
        </w:rPr>
        <w:t xml:space="preserve">               </w:t>
      </w:r>
      <w:r w:rsidRPr="00555F50">
        <w:rPr>
          <w:rFonts w:ascii="Times New Roman" w:hAnsi="Times New Roman" w:cs="Times New Roman"/>
          <w:sz w:val="18"/>
          <w:szCs w:val="18"/>
        </w:rPr>
        <w:t xml:space="preserve">   фамилия, имя, отчество (последнее - при наличии)</w:t>
      </w:r>
    </w:p>
    <w:p w:rsidR="00A47D37" w:rsidRPr="00555F50" w:rsidRDefault="00A47D37" w:rsidP="00A47D37">
      <w:pPr>
        <w:pStyle w:val="aff8"/>
        <w:rPr>
          <w:rFonts w:ascii="Times New Roman" w:hAnsi="Times New Roman" w:cs="Times New Roman"/>
          <w:sz w:val="18"/>
          <w:szCs w:val="18"/>
        </w:rPr>
      </w:pPr>
      <w:r w:rsidRPr="00555F50">
        <w:rPr>
          <w:rFonts w:ascii="Times New Roman" w:hAnsi="Times New Roman" w:cs="Times New Roman"/>
          <w:sz w:val="18"/>
          <w:szCs w:val="18"/>
        </w:rPr>
        <w:t xml:space="preserve">                           индивидуального предпринимателя;</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______________________________________________________________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ИНН</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______________________________________________________________</w:t>
      </w:r>
    </w:p>
    <w:p w:rsidR="00A47D37" w:rsidRPr="00555F50" w:rsidRDefault="00A47D37" w:rsidP="00A47D37">
      <w:pPr>
        <w:pStyle w:val="aff8"/>
        <w:rPr>
          <w:rFonts w:ascii="Times New Roman" w:hAnsi="Times New Roman" w:cs="Times New Roman"/>
          <w:sz w:val="18"/>
          <w:szCs w:val="18"/>
        </w:rPr>
      </w:pPr>
      <w:r w:rsidRPr="00555F50">
        <w:rPr>
          <w:rFonts w:ascii="Times New Roman" w:hAnsi="Times New Roman" w:cs="Times New Roman"/>
          <w:sz w:val="18"/>
          <w:szCs w:val="18"/>
        </w:rPr>
        <w:t xml:space="preserve">             юридический адрес (для юридического лица) или адрес места</w:t>
      </w:r>
    </w:p>
    <w:p w:rsidR="00A47D37" w:rsidRPr="00555F50" w:rsidRDefault="00A47D37" w:rsidP="00A47D37">
      <w:pPr>
        <w:pStyle w:val="aff8"/>
        <w:rPr>
          <w:rFonts w:ascii="Times New Roman" w:hAnsi="Times New Roman" w:cs="Times New Roman"/>
          <w:sz w:val="18"/>
          <w:szCs w:val="18"/>
        </w:rPr>
      </w:pPr>
      <w:r w:rsidRPr="00555F50">
        <w:rPr>
          <w:rFonts w:ascii="Times New Roman" w:hAnsi="Times New Roman" w:cs="Times New Roman"/>
          <w:sz w:val="18"/>
          <w:szCs w:val="18"/>
        </w:rPr>
        <w:t xml:space="preserve">              жительства (для индивидуального предпринимателя) и почтовый</w:t>
      </w:r>
    </w:p>
    <w:p w:rsidR="00A47D37" w:rsidRPr="00555F50" w:rsidRDefault="00A47D37" w:rsidP="00A47D37">
      <w:pPr>
        <w:pStyle w:val="aff8"/>
        <w:rPr>
          <w:rFonts w:ascii="Times New Roman" w:hAnsi="Times New Roman" w:cs="Times New Roman"/>
          <w:sz w:val="18"/>
          <w:szCs w:val="18"/>
        </w:rPr>
      </w:pPr>
      <w:r w:rsidRPr="00555F50">
        <w:rPr>
          <w:rFonts w:ascii="Times New Roman" w:hAnsi="Times New Roman" w:cs="Times New Roman"/>
          <w:sz w:val="18"/>
          <w:szCs w:val="18"/>
        </w:rPr>
        <w:t xml:space="preserve">                адрес, адрес электронной </w:t>
      </w:r>
      <w:proofErr w:type="gramStart"/>
      <w:r w:rsidRPr="00555F50">
        <w:rPr>
          <w:rFonts w:ascii="Times New Roman" w:hAnsi="Times New Roman" w:cs="Times New Roman"/>
          <w:sz w:val="18"/>
          <w:szCs w:val="18"/>
        </w:rPr>
        <w:t>почты(</w:t>
      </w:r>
      <w:proofErr w:type="gramEnd"/>
      <w:r w:rsidRPr="00555F50">
        <w:rPr>
          <w:rFonts w:ascii="Times New Roman" w:hAnsi="Times New Roman" w:cs="Times New Roman"/>
          <w:sz w:val="18"/>
          <w:szCs w:val="18"/>
        </w:rPr>
        <w:t>при наличии), телефон</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Контактное лицо: _____________________________________________</w:t>
      </w:r>
    </w:p>
    <w:p w:rsidR="00A47D37" w:rsidRPr="00555F50" w:rsidRDefault="00A47D37" w:rsidP="00A47D37">
      <w:pPr>
        <w:pStyle w:val="aff8"/>
        <w:rPr>
          <w:rFonts w:ascii="Times New Roman" w:hAnsi="Times New Roman" w:cs="Times New Roman"/>
          <w:sz w:val="18"/>
          <w:szCs w:val="18"/>
        </w:rPr>
      </w:pPr>
      <w:r w:rsidRPr="00555F50">
        <w:rPr>
          <w:rFonts w:ascii="Times New Roman" w:hAnsi="Times New Roman" w:cs="Times New Roman"/>
          <w:sz w:val="18"/>
          <w:szCs w:val="18"/>
        </w:rPr>
        <w:t xml:space="preserve">                         фамилия, имя, отчество (последнее - при наличии)</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______________________________________________________________</w:t>
      </w:r>
    </w:p>
    <w:p w:rsidR="00A47D37" w:rsidRPr="00555F50" w:rsidRDefault="00A47D37" w:rsidP="00A47D37">
      <w:pPr>
        <w:pStyle w:val="aff8"/>
        <w:rPr>
          <w:rFonts w:ascii="Times New Roman" w:hAnsi="Times New Roman" w:cs="Times New Roman"/>
          <w:sz w:val="18"/>
          <w:szCs w:val="18"/>
        </w:rPr>
      </w:pPr>
      <w:r w:rsidRPr="00A47D37">
        <w:rPr>
          <w:rFonts w:ascii="Times New Roman" w:hAnsi="Times New Roman" w:cs="Times New Roman"/>
          <w:sz w:val="22"/>
          <w:szCs w:val="22"/>
        </w:rPr>
        <w:t xml:space="preserve">                  </w:t>
      </w:r>
      <w:r w:rsidRPr="00555F50">
        <w:rPr>
          <w:rFonts w:ascii="Times New Roman" w:hAnsi="Times New Roman" w:cs="Times New Roman"/>
          <w:sz w:val="18"/>
          <w:szCs w:val="18"/>
        </w:rPr>
        <w:t>адрес электронной почты (при наличии), телефон</w:t>
      </w:r>
    </w:p>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Style w:val="aff6"/>
          <w:rFonts w:ascii="Times New Roman" w:hAnsi="Times New Roman" w:cs="Times New Roman"/>
          <w:sz w:val="22"/>
          <w:szCs w:val="22"/>
        </w:rPr>
        <w:t xml:space="preserve">                               ЗАЯВЛЕНИЕ</w:t>
      </w:r>
    </w:p>
    <w:p w:rsidR="00A47D37" w:rsidRPr="00A47D37" w:rsidRDefault="00A47D37" w:rsidP="00A47D37">
      <w:pPr>
        <w:pStyle w:val="aff8"/>
        <w:jc w:val="center"/>
        <w:rPr>
          <w:rFonts w:ascii="Times New Roman" w:hAnsi="Times New Roman" w:cs="Times New Roman"/>
          <w:sz w:val="22"/>
          <w:szCs w:val="22"/>
        </w:rPr>
      </w:pPr>
      <w:r w:rsidRPr="00A47D37">
        <w:rPr>
          <w:rStyle w:val="aff6"/>
          <w:rFonts w:ascii="Times New Roman" w:hAnsi="Times New Roman" w:cs="Times New Roman"/>
          <w:sz w:val="22"/>
          <w:szCs w:val="22"/>
        </w:rPr>
        <w:t xml:space="preserve">о выдаче повторного экземпляра (дубликата) </w:t>
      </w:r>
      <w:r w:rsidRPr="00A47D37">
        <w:rPr>
          <w:rFonts w:ascii="Times New Roman" w:hAnsi="Times New Roman" w:cs="Times New Roman"/>
          <w:sz w:val="22"/>
          <w:szCs w:val="22"/>
        </w:rPr>
        <w:t>уведомления о соответствии</w:t>
      </w:r>
    </w:p>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Прошу выдать дубликат уведомления о соответствии от "____"___________________г. N________________________________________,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выданного________________________________________________________________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(орган, выдавший уведомление)</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В связи с________________________________________________________________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(указать причину)</w:t>
      </w:r>
    </w:p>
    <w:p w:rsidR="00A47D37" w:rsidRPr="00A47D37" w:rsidRDefault="00A47D37" w:rsidP="00A47D37">
      <w:pPr>
        <w:pStyle w:val="aff8"/>
        <w:rPr>
          <w:rFonts w:ascii="Times New Roman" w:hAnsi="Times New Roman" w:cs="Times New Roman"/>
          <w:sz w:val="22"/>
          <w:szCs w:val="22"/>
        </w:rPr>
      </w:pPr>
      <w:proofErr w:type="gramStart"/>
      <w:r w:rsidRPr="00A47D37">
        <w:rPr>
          <w:rFonts w:ascii="Times New Roman" w:hAnsi="Times New Roman" w:cs="Times New Roman"/>
          <w:sz w:val="22"/>
          <w:szCs w:val="22"/>
        </w:rPr>
        <w:t>Приложения:_</w:t>
      </w:r>
      <w:proofErr w:type="gramEnd"/>
      <w:r w:rsidRPr="00A47D37">
        <w:rPr>
          <w:rFonts w:ascii="Times New Roman" w:hAnsi="Times New Roman" w:cs="Times New Roman"/>
          <w:sz w:val="22"/>
          <w:szCs w:val="22"/>
        </w:rPr>
        <w:t>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(перечень документов, которые представил Заявитель)</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Результат предоставления государственной услуги прошу:</w:t>
      </w:r>
    </w:p>
    <w:p w:rsidR="00A47D37" w:rsidRPr="00A47D37" w:rsidRDefault="00A47D37" w:rsidP="00A47D37">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6"/>
        <w:gridCol w:w="845"/>
      </w:tblGrid>
      <w:tr w:rsidR="00A47D37" w:rsidRPr="00A47D37" w:rsidTr="00F639F6">
        <w:tc>
          <w:tcPr>
            <w:tcW w:w="9206" w:type="dxa"/>
            <w:tcBorders>
              <w:top w:val="single" w:sz="4" w:space="0" w:color="auto"/>
              <w:bottom w:val="single" w:sz="4" w:space="0" w:color="auto"/>
              <w:right w:val="single" w:sz="4" w:space="0" w:color="auto"/>
            </w:tcBorders>
          </w:tcPr>
          <w:p w:rsidR="00A47D37" w:rsidRPr="00A47D37" w:rsidRDefault="00A47D37" w:rsidP="00F639F6">
            <w:pPr>
              <w:pStyle w:val="af7"/>
              <w:rPr>
                <w:rFonts w:ascii="Times New Roman" w:hAnsi="Times New Roman"/>
              </w:rPr>
            </w:pPr>
            <w:r w:rsidRPr="00A47D37">
              <w:rPr>
                <w:rFonts w:ascii="Times New Roman" w:hAnsi="Times New Roman"/>
              </w:rPr>
              <w:t xml:space="preserve">направить в форме электронного документа в личный кабинет на </w:t>
            </w:r>
            <w:hyperlink r:id="rId45" w:history="1">
              <w:r w:rsidRPr="00A47D37">
                <w:rPr>
                  <w:rStyle w:val="af4"/>
                  <w:rFonts w:ascii="Times New Roman" w:hAnsi="Times New Roman"/>
                </w:rPr>
                <w:t>ЕПГУ</w:t>
              </w:r>
            </w:hyperlink>
            <w:r w:rsidRPr="00A47D37">
              <w:rPr>
                <w:rFonts w:ascii="Times New Roman" w:hAnsi="Times New Roman"/>
              </w:rPr>
              <w:t xml:space="preserve"> или по адресу электронной почты</w:t>
            </w:r>
          </w:p>
        </w:tc>
        <w:tc>
          <w:tcPr>
            <w:tcW w:w="845" w:type="dxa"/>
            <w:tcBorders>
              <w:top w:val="single" w:sz="4" w:space="0" w:color="auto"/>
              <w:left w:val="single" w:sz="4" w:space="0" w:color="auto"/>
              <w:bottom w:val="single" w:sz="4" w:space="0" w:color="auto"/>
            </w:tcBorders>
          </w:tcPr>
          <w:p w:rsidR="00A47D37" w:rsidRPr="00A47D37" w:rsidRDefault="00A47D37" w:rsidP="00F639F6">
            <w:pPr>
              <w:pStyle w:val="af6"/>
              <w:rPr>
                <w:rFonts w:ascii="Times New Roman" w:hAnsi="Times New Roman"/>
              </w:rPr>
            </w:pPr>
          </w:p>
        </w:tc>
      </w:tr>
      <w:tr w:rsidR="00A47D37" w:rsidRPr="00A47D37" w:rsidTr="00F639F6">
        <w:tc>
          <w:tcPr>
            <w:tcW w:w="9206" w:type="dxa"/>
            <w:tcBorders>
              <w:top w:val="single" w:sz="4" w:space="0" w:color="auto"/>
              <w:bottom w:val="single" w:sz="4" w:space="0" w:color="auto"/>
              <w:right w:val="single" w:sz="4" w:space="0" w:color="auto"/>
            </w:tcBorders>
          </w:tcPr>
          <w:p w:rsidR="00A47D37" w:rsidRPr="00A47D37" w:rsidRDefault="00A47D37" w:rsidP="00F639F6">
            <w:pPr>
              <w:pStyle w:val="af7"/>
              <w:rPr>
                <w:rFonts w:ascii="Times New Roman" w:hAnsi="Times New Roman"/>
              </w:rPr>
            </w:pPr>
            <w:r w:rsidRPr="00A47D37">
              <w:rPr>
                <w:rFonts w:ascii="Times New Roman" w:hAnsi="Times New Roman"/>
              </w:rPr>
              <w:t>выдать на бумажном носителе в виде распечатанной копии электронного документа</w:t>
            </w:r>
          </w:p>
        </w:tc>
        <w:tc>
          <w:tcPr>
            <w:tcW w:w="845" w:type="dxa"/>
            <w:tcBorders>
              <w:top w:val="single" w:sz="4" w:space="0" w:color="auto"/>
              <w:left w:val="single" w:sz="4" w:space="0" w:color="auto"/>
              <w:bottom w:val="single" w:sz="4" w:space="0" w:color="auto"/>
            </w:tcBorders>
          </w:tcPr>
          <w:p w:rsidR="00A47D37" w:rsidRPr="00A47D37" w:rsidRDefault="00A47D37" w:rsidP="00F639F6">
            <w:pPr>
              <w:pStyle w:val="af6"/>
              <w:rPr>
                <w:rFonts w:ascii="Times New Roman" w:hAnsi="Times New Roman"/>
              </w:rPr>
            </w:pPr>
          </w:p>
        </w:tc>
      </w:tr>
    </w:tbl>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С </w:t>
      </w:r>
      <w:r w:rsidR="00555F50" w:rsidRPr="00A47D37">
        <w:rPr>
          <w:rFonts w:ascii="Times New Roman" w:hAnsi="Times New Roman" w:cs="Times New Roman"/>
          <w:sz w:val="22"/>
          <w:szCs w:val="22"/>
        </w:rPr>
        <w:t xml:space="preserve">обработкой, </w:t>
      </w:r>
      <w:r w:rsidRPr="00A47D37">
        <w:rPr>
          <w:rFonts w:ascii="Times New Roman" w:hAnsi="Times New Roman" w:cs="Times New Roman"/>
          <w:sz w:val="22"/>
          <w:szCs w:val="22"/>
        </w:rPr>
        <w:t>передачей   и   хранением   персональных данных   в</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соответствии с </w:t>
      </w:r>
      <w:hyperlink r:id="rId46" w:history="1">
        <w:r w:rsidRPr="00A47D37">
          <w:rPr>
            <w:rStyle w:val="af4"/>
            <w:rFonts w:ascii="Times New Roman" w:hAnsi="Times New Roman" w:cs="Times New Roman"/>
            <w:sz w:val="22"/>
            <w:szCs w:val="22"/>
          </w:rPr>
          <w:t>Федеральным законом</w:t>
        </w:r>
      </w:hyperlink>
      <w:r w:rsidRPr="00A47D37">
        <w:rPr>
          <w:rFonts w:ascii="Times New Roman" w:hAnsi="Times New Roman" w:cs="Times New Roman"/>
          <w:sz w:val="22"/>
          <w:szCs w:val="22"/>
        </w:rPr>
        <w:t xml:space="preserve"> от 27.07.2006 N 152-ФЗ "О персональных</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данных" в целях и </w:t>
      </w:r>
      <w:proofErr w:type="gramStart"/>
      <w:r w:rsidRPr="00A47D37">
        <w:rPr>
          <w:rFonts w:ascii="Times New Roman" w:hAnsi="Times New Roman" w:cs="Times New Roman"/>
          <w:sz w:val="22"/>
          <w:szCs w:val="22"/>
        </w:rPr>
        <w:t xml:space="preserve">объеме,   </w:t>
      </w:r>
      <w:proofErr w:type="gramEnd"/>
      <w:r w:rsidRPr="00A47D37">
        <w:rPr>
          <w:rFonts w:ascii="Times New Roman" w:hAnsi="Times New Roman" w:cs="Times New Roman"/>
          <w:sz w:val="22"/>
          <w:szCs w:val="22"/>
        </w:rPr>
        <w:t>необходимых   для получения   государственной</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услуги, согласен.</w:t>
      </w:r>
    </w:p>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_________________________________ _____________ 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lastRenderedPageBreak/>
        <w:t xml:space="preserve">  (должность - для заявителя -   </w:t>
      </w:r>
      <w:proofErr w:type="gramStart"/>
      <w:r w:rsidRPr="00A47D37">
        <w:rPr>
          <w:rFonts w:ascii="Times New Roman" w:hAnsi="Times New Roman" w:cs="Times New Roman"/>
          <w:sz w:val="22"/>
          <w:szCs w:val="22"/>
        </w:rPr>
        <w:t xml:space="preserve">   (</w:t>
      </w:r>
      <w:proofErr w:type="gramEnd"/>
      <w:r w:rsidRPr="00A47D37">
        <w:rPr>
          <w:rFonts w:ascii="Times New Roman" w:hAnsi="Times New Roman" w:cs="Times New Roman"/>
          <w:sz w:val="22"/>
          <w:szCs w:val="22"/>
        </w:rPr>
        <w:t>подпись)     (расшифровка подписи)</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юридического лица; Ф.И.О. -</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для заявителя - индивидуального</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предпринимателя или представителя</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заявителя)</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"_____"_______________20____г.</w:t>
      </w:r>
    </w:p>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М.П. (при наличии)</w:t>
      </w: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Default="00A47D37" w:rsidP="00A47D37">
      <w:pPr>
        <w:widowControl w:val="0"/>
        <w:autoSpaceDE w:val="0"/>
        <w:autoSpaceDN w:val="0"/>
        <w:adjustRightInd w:val="0"/>
        <w:rPr>
          <w:rFonts w:ascii="Times New Roman" w:hAnsi="Times New Roman" w:cs="Times New Roman"/>
          <w:bCs/>
          <w:sz w:val="24"/>
          <w:szCs w:val="24"/>
        </w:rPr>
      </w:pPr>
    </w:p>
    <w:p w:rsidR="00555F50" w:rsidRDefault="00555F50" w:rsidP="00A47D37">
      <w:pPr>
        <w:widowControl w:val="0"/>
        <w:autoSpaceDE w:val="0"/>
        <w:autoSpaceDN w:val="0"/>
        <w:adjustRightInd w:val="0"/>
        <w:rPr>
          <w:rFonts w:ascii="Times New Roman" w:hAnsi="Times New Roman" w:cs="Times New Roman"/>
          <w:bCs/>
          <w:sz w:val="24"/>
          <w:szCs w:val="24"/>
        </w:rPr>
      </w:pPr>
    </w:p>
    <w:p w:rsidR="00555F50" w:rsidRPr="00A47D37" w:rsidRDefault="00555F50" w:rsidP="00A47D37">
      <w:pPr>
        <w:widowControl w:val="0"/>
        <w:autoSpaceDE w:val="0"/>
        <w:autoSpaceDN w:val="0"/>
        <w:adjustRightInd w:val="0"/>
        <w:rPr>
          <w:rFonts w:ascii="Times New Roman" w:hAnsi="Times New Roman" w:cs="Times New Roman"/>
          <w:bCs/>
          <w:sz w:val="24"/>
          <w:szCs w:val="24"/>
        </w:rPr>
      </w:pPr>
    </w:p>
    <w:p w:rsidR="00A47D37" w:rsidRPr="00A47D37" w:rsidRDefault="00A47D37" w:rsidP="00A47D37">
      <w:pPr>
        <w:widowControl w:val="0"/>
        <w:autoSpaceDE w:val="0"/>
        <w:autoSpaceDN w:val="0"/>
        <w:adjustRightInd w:val="0"/>
        <w:rPr>
          <w:rFonts w:ascii="Times New Roman" w:hAnsi="Times New Roman" w:cs="Times New Roman"/>
          <w:bCs/>
          <w:sz w:val="24"/>
          <w:szCs w:val="24"/>
        </w:rPr>
      </w:pP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Приложение № 7</w:t>
      </w: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к Административному регламенту «</w:t>
      </w:r>
      <w:sdt>
        <w:sdtPr>
          <w:rPr>
            <w:rFonts w:ascii="Times New Roman" w:eastAsia="Times New Roman" w:hAnsi="Times New Roman" w:cs="Times New Roman"/>
            <w:sz w:val="18"/>
            <w:szCs w:val="18"/>
            <w:lang w:eastAsia="ru-RU"/>
          </w:rPr>
          <w:id w:val="649411658"/>
          <w:placeholder>
            <w:docPart w:val="9F380F1A9F704FC98E6C66150105901B"/>
          </w:placeholder>
        </w:sdtPr>
        <w:sdtEndPr/>
        <w:sdtContent>
          <w:r w:rsidRPr="00555F50">
            <w:rPr>
              <w:rFonts w:ascii="Times New Roman" w:eastAsia="Times New Roman" w:hAnsi="Times New Roman" w:cs="Times New Roman"/>
              <w:sz w:val="18"/>
              <w:szCs w:val="18"/>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sdtContent>
      </w:sdt>
      <w:r w:rsidRPr="00555F50">
        <w:rPr>
          <w:rFonts w:ascii="Times New Roman" w:eastAsia="Times New Roman" w:hAnsi="Times New Roman" w:cs="Times New Roman"/>
          <w:sz w:val="18"/>
          <w:szCs w:val="18"/>
          <w:lang w:eastAsia="ru-RU"/>
        </w:rPr>
        <w:t xml:space="preserve">утвержденному Постановлением </w:t>
      </w: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Администрации</w:t>
      </w: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 xml:space="preserve">от </w:t>
      </w:r>
      <w:proofErr w:type="gramStart"/>
      <w:r w:rsidRPr="00555F50">
        <w:rPr>
          <w:rFonts w:ascii="Times New Roman" w:eastAsia="Times New Roman" w:hAnsi="Times New Roman" w:cs="Times New Roman"/>
          <w:sz w:val="18"/>
          <w:szCs w:val="18"/>
          <w:lang w:eastAsia="ru-RU"/>
        </w:rPr>
        <w:t>« _</w:t>
      </w:r>
      <w:proofErr w:type="gramEnd"/>
      <w:r w:rsidRPr="00555F50">
        <w:rPr>
          <w:rFonts w:ascii="Times New Roman" w:eastAsia="Times New Roman" w:hAnsi="Times New Roman" w:cs="Times New Roman"/>
          <w:sz w:val="18"/>
          <w:szCs w:val="18"/>
          <w:lang w:eastAsia="ru-RU"/>
        </w:rPr>
        <w:t>____» ___________ 2021г. № ________</w:t>
      </w:r>
    </w:p>
    <w:p w:rsidR="00A47D37" w:rsidRPr="00A47D37" w:rsidRDefault="00A47D37" w:rsidP="00A47D37">
      <w:pPr>
        <w:spacing w:after="0" w:line="240" w:lineRule="auto"/>
        <w:ind w:left="4535"/>
        <w:rPr>
          <w:rFonts w:ascii="Times New Roman" w:eastAsia="Times New Roman" w:hAnsi="Times New Roman" w:cs="Times New Roman"/>
          <w:sz w:val="20"/>
          <w:szCs w:val="20"/>
          <w:lang w:eastAsia="ru-RU"/>
        </w:rPr>
      </w:pPr>
    </w:p>
    <w:p w:rsidR="00A47D37" w:rsidRPr="00A47D37" w:rsidRDefault="00A47D37" w:rsidP="00A47D37">
      <w:pPr>
        <w:spacing w:after="0" w:line="240" w:lineRule="auto"/>
        <w:ind w:left="4535"/>
        <w:rPr>
          <w:rFonts w:ascii="Times New Roman" w:eastAsia="Times New Roman" w:hAnsi="Times New Roman" w:cs="Times New Roman"/>
          <w:sz w:val="20"/>
          <w:szCs w:val="20"/>
          <w:lang w:eastAsia="ru-RU"/>
        </w:rPr>
      </w:pPr>
    </w:p>
    <w:p w:rsidR="00A47D37" w:rsidRPr="00A47D37" w:rsidRDefault="00A47D37" w:rsidP="00A47D37">
      <w:pPr>
        <w:spacing w:after="0" w:line="240" w:lineRule="auto"/>
        <w:ind w:left="4535"/>
        <w:rPr>
          <w:rFonts w:ascii="Times New Roman" w:eastAsia="Times New Roman" w:hAnsi="Times New Roman" w:cs="Times New Roman"/>
          <w:sz w:val="20"/>
          <w:szCs w:val="20"/>
          <w:lang w:eastAsia="ru-RU"/>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наименование органа, уполномоченного на выдачу разрешения</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w:t>
      </w:r>
      <w:proofErr w:type="gramStart"/>
      <w:r w:rsidRPr="00A47D37">
        <w:rPr>
          <w:rFonts w:ascii="Times New Roman" w:hAnsi="Times New Roman" w:cs="Times New Roman"/>
          <w:sz w:val="22"/>
          <w:szCs w:val="22"/>
        </w:rPr>
        <w:t>Заявитель:_</w:t>
      </w:r>
      <w:proofErr w:type="gramEnd"/>
      <w:r w:rsidRPr="00A47D37">
        <w:rPr>
          <w:rFonts w:ascii="Times New Roman" w:hAnsi="Times New Roman" w:cs="Times New Roman"/>
          <w:sz w:val="22"/>
          <w:szCs w:val="22"/>
        </w:rPr>
        <w:t>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полное наименование юридического лица, фамилия, имя, отчество</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(последнее - при наличии) руководителя</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юридического лица или</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______________________________________________________________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фамилия, имя, отчество (последнее - при наличии)</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индивидуального предпринимателя;</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______________________________________________________________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ИНН</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______________________________________________________________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юридический адрес (для юридического лица) или адрес места</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жительства (для индивидуального предпринимателя) и почтовый</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адрес, адрес электронной </w:t>
      </w:r>
      <w:proofErr w:type="gramStart"/>
      <w:r w:rsidRPr="00A47D37">
        <w:rPr>
          <w:rFonts w:ascii="Times New Roman" w:hAnsi="Times New Roman" w:cs="Times New Roman"/>
          <w:sz w:val="22"/>
          <w:szCs w:val="22"/>
        </w:rPr>
        <w:t>почты(</w:t>
      </w:r>
      <w:proofErr w:type="gramEnd"/>
      <w:r w:rsidRPr="00A47D37">
        <w:rPr>
          <w:rFonts w:ascii="Times New Roman" w:hAnsi="Times New Roman" w:cs="Times New Roman"/>
          <w:sz w:val="22"/>
          <w:szCs w:val="22"/>
        </w:rPr>
        <w:t>при наличии), телефон</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Контактное лицо: 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фамилия, имя, отчество (последнее - при наличии)</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______________________________________________________________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адрес электронной почты (при наличии), телефон</w:t>
      </w:r>
    </w:p>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Style w:val="aff6"/>
          <w:rFonts w:ascii="Times New Roman" w:hAnsi="Times New Roman" w:cs="Times New Roman"/>
          <w:sz w:val="22"/>
          <w:szCs w:val="22"/>
        </w:rPr>
        <w:t xml:space="preserve">                                 ЗАЯВЛЕНИЕ</w:t>
      </w:r>
    </w:p>
    <w:p w:rsidR="00A47D37" w:rsidRPr="00A47D37" w:rsidRDefault="00A47D37" w:rsidP="00A47D37">
      <w:pPr>
        <w:pStyle w:val="aff8"/>
        <w:rPr>
          <w:rFonts w:ascii="Times New Roman" w:hAnsi="Times New Roman" w:cs="Times New Roman"/>
          <w:sz w:val="22"/>
          <w:szCs w:val="22"/>
        </w:rPr>
      </w:pPr>
      <w:r w:rsidRPr="00A47D37">
        <w:rPr>
          <w:rStyle w:val="aff6"/>
          <w:rFonts w:ascii="Times New Roman" w:hAnsi="Times New Roman" w:cs="Times New Roman"/>
          <w:sz w:val="22"/>
          <w:szCs w:val="22"/>
        </w:rPr>
        <w:t xml:space="preserve">   об исправлении допущенных опечаток и ошибок в выданных в результате</w:t>
      </w:r>
    </w:p>
    <w:p w:rsidR="00A47D37" w:rsidRPr="00A47D37" w:rsidRDefault="00A47D37" w:rsidP="00A47D37">
      <w:pPr>
        <w:pStyle w:val="aff8"/>
        <w:rPr>
          <w:rFonts w:ascii="Times New Roman" w:hAnsi="Times New Roman" w:cs="Times New Roman"/>
          <w:sz w:val="22"/>
          <w:szCs w:val="22"/>
        </w:rPr>
      </w:pPr>
      <w:r w:rsidRPr="00A47D37">
        <w:rPr>
          <w:rStyle w:val="aff6"/>
          <w:rFonts w:ascii="Times New Roman" w:hAnsi="Times New Roman" w:cs="Times New Roman"/>
          <w:sz w:val="22"/>
          <w:szCs w:val="22"/>
        </w:rPr>
        <w:t xml:space="preserve">            предоставления муниципальной услуги документах</w:t>
      </w:r>
    </w:p>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Прошу исправить опечатку (ошибку) в_________________________________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(наименование документа, в котором необходимо</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исправить опечатку (ошибку))</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от "_____"_____________________Г. N_____________________________________,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выданном________________________________________________________________.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(орган, выдавший уведомление)</w:t>
      </w:r>
    </w:p>
    <w:p w:rsidR="00A47D37" w:rsidRPr="00A47D37" w:rsidRDefault="00A47D37" w:rsidP="00A47D37">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91"/>
        <w:gridCol w:w="2976"/>
        <w:gridCol w:w="3110"/>
        <w:gridCol w:w="2983"/>
      </w:tblGrid>
      <w:tr w:rsidR="00A47D37" w:rsidRPr="00A47D37" w:rsidTr="00F639F6">
        <w:tc>
          <w:tcPr>
            <w:tcW w:w="991" w:type="dxa"/>
            <w:tcBorders>
              <w:top w:val="single" w:sz="4" w:space="0" w:color="auto"/>
              <w:bottom w:val="single" w:sz="4" w:space="0" w:color="auto"/>
              <w:right w:val="single" w:sz="4" w:space="0" w:color="auto"/>
            </w:tcBorders>
          </w:tcPr>
          <w:p w:rsidR="00A47D37" w:rsidRPr="00A47D37" w:rsidRDefault="00A47D37" w:rsidP="00F639F6">
            <w:pPr>
              <w:pStyle w:val="af6"/>
              <w:jc w:val="center"/>
              <w:rPr>
                <w:rFonts w:ascii="Times New Roman" w:hAnsi="Times New Roman"/>
              </w:rPr>
            </w:pPr>
            <w:r w:rsidRPr="00A47D37">
              <w:rPr>
                <w:rFonts w:ascii="Times New Roman" w:hAnsi="Times New Roman"/>
              </w:rPr>
              <w:t>N п/п</w:t>
            </w:r>
          </w:p>
        </w:tc>
        <w:tc>
          <w:tcPr>
            <w:tcW w:w="2976" w:type="dxa"/>
            <w:tcBorders>
              <w:top w:val="single" w:sz="4" w:space="0" w:color="auto"/>
              <w:left w:val="single" w:sz="4" w:space="0" w:color="auto"/>
              <w:bottom w:val="single" w:sz="4" w:space="0" w:color="auto"/>
              <w:right w:val="single" w:sz="4" w:space="0" w:color="auto"/>
            </w:tcBorders>
          </w:tcPr>
          <w:p w:rsidR="00A47D37" w:rsidRPr="00A47D37" w:rsidRDefault="00A47D37" w:rsidP="00F639F6">
            <w:pPr>
              <w:pStyle w:val="af6"/>
              <w:jc w:val="center"/>
              <w:rPr>
                <w:rFonts w:ascii="Times New Roman" w:hAnsi="Times New Roman"/>
              </w:rPr>
            </w:pPr>
            <w:r w:rsidRPr="00A47D37">
              <w:rPr>
                <w:rFonts w:ascii="Times New Roman" w:hAnsi="Times New Roman"/>
              </w:rPr>
              <w:t>Данные (сведения), указанные в документе, в котором необходимо исправить ошибку (опечатку)</w:t>
            </w:r>
          </w:p>
        </w:tc>
        <w:tc>
          <w:tcPr>
            <w:tcW w:w="3110" w:type="dxa"/>
            <w:tcBorders>
              <w:top w:val="single" w:sz="4" w:space="0" w:color="auto"/>
              <w:left w:val="single" w:sz="4" w:space="0" w:color="auto"/>
              <w:bottom w:val="single" w:sz="4" w:space="0" w:color="auto"/>
              <w:right w:val="single" w:sz="4" w:space="0" w:color="auto"/>
            </w:tcBorders>
          </w:tcPr>
          <w:p w:rsidR="00A47D37" w:rsidRPr="00A47D37" w:rsidRDefault="00A47D37" w:rsidP="00F639F6">
            <w:pPr>
              <w:pStyle w:val="af6"/>
              <w:jc w:val="center"/>
              <w:rPr>
                <w:rFonts w:ascii="Times New Roman" w:hAnsi="Times New Roman"/>
              </w:rPr>
            </w:pPr>
            <w:r w:rsidRPr="00A47D37">
              <w:rPr>
                <w:rFonts w:ascii="Times New Roman" w:hAnsi="Times New Roman"/>
              </w:rPr>
              <w:t>Данные (сведения), которые необходимо указать в документе, в котором необходимо исправить ошибку (опечатку)</w:t>
            </w:r>
          </w:p>
        </w:tc>
        <w:tc>
          <w:tcPr>
            <w:tcW w:w="2983" w:type="dxa"/>
            <w:tcBorders>
              <w:top w:val="single" w:sz="4" w:space="0" w:color="auto"/>
              <w:left w:val="single" w:sz="4" w:space="0" w:color="auto"/>
              <w:bottom w:val="single" w:sz="4" w:space="0" w:color="auto"/>
            </w:tcBorders>
          </w:tcPr>
          <w:p w:rsidR="00A47D37" w:rsidRPr="00A47D37" w:rsidRDefault="00A47D37" w:rsidP="00F639F6">
            <w:pPr>
              <w:pStyle w:val="af6"/>
              <w:jc w:val="center"/>
              <w:rPr>
                <w:rFonts w:ascii="Times New Roman" w:hAnsi="Times New Roman"/>
              </w:rPr>
            </w:pPr>
            <w:r w:rsidRPr="00A47D37">
              <w:rPr>
                <w:rFonts w:ascii="Times New Roman" w:hAnsi="Times New Roman"/>
              </w:rPr>
              <w:t>Обоснование с указанием реквизита(</w:t>
            </w:r>
            <w:proofErr w:type="spellStart"/>
            <w:r w:rsidRPr="00A47D37">
              <w:rPr>
                <w:rFonts w:ascii="Times New Roman" w:hAnsi="Times New Roman"/>
              </w:rPr>
              <w:t>ов</w:t>
            </w:r>
            <w:proofErr w:type="spellEnd"/>
            <w:r w:rsidRPr="00A47D37">
              <w:rPr>
                <w:rFonts w:ascii="Times New Roman" w:hAnsi="Times New Roman"/>
              </w:rPr>
              <w:t>) документа(</w:t>
            </w:r>
            <w:proofErr w:type="spellStart"/>
            <w:r w:rsidRPr="00A47D37">
              <w:rPr>
                <w:rFonts w:ascii="Times New Roman" w:hAnsi="Times New Roman"/>
              </w:rPr>
              <w:t>ов</w:t>
            </w:r>
            <w:proofErr w:type="spellEnd"/>
            <w:r w:rsidRPr="00A47D37">
              <w:rPr>
                <w:rFonts w:ascii="Times New Roman" w:hAnsi="Times New Roman"/>
              </w:rPr>
              <w:t xml:space="preserve">), документации, на основании которых принималось решение о выдаче документа, в котором необходимо </w:t>
            </w:r>
            <w:r w:rsidRPr="00A47D37">
              <w:rPr>
                <w:rFonts w:ascii="Times New Roman" w:hAnsi="Times New Roman"/>
              </w:rPr>
              <w:lastRenderedPageBreak/>
              <w:t>исправить ошибку (опечатку)</w:t>
            </w:r>
          </w:p>
        </w:tc>
      </w:tr>
      <w:tr w:rsidR="00A47D37" w:rsidRPr="00A47D37" w:rsidTr="00F639F6">
        <w:tc>
          <w:tcPr>
            <w:tcW w:w="991" w:type="dxa"/>
            <w:tcBorders>
              <w:top w:val="single" w:sz="4" w:space="0" w:color="auto"/>
              <w:bottom w:val="single" w:sz="4" w:space="0" w:color="auto"/>
              <w:right w:val="single" w:sz="4" w:space="0" w:color="auto"/>
            </w:tcBorders>
          </w:tcPr>
          <w:p w:rsidR="00A47D37" w:rsidRPr="00A47D37" w:rsidRDefault="00A47D37" w:rsidP="00F639F6">
            <w:pPr>
              <w:pStyle w:val="af6"/>
              <w:rPr>
                <w:rFonts w:ascii="Times New Roman" w:hAnsi="Times New Roman"/>
              </w:rPr>
            </w:pPr>
          </w:p>
        </w:tc>
        <w:tc>
          <w:tcPr>
            <w:tcW w:w="2976" w:type="dxa"/>
            <w:tcBorders>
              <w:top w:val="single" w:sz="4" w:space="0" w:color="auto"/>
              <w:left w:val="single" w:sz="4" w:space="0" w:color="auto"/>
              <w:bottom w:val="single" w:sz="4" w:space="0" w:color="auto"/>
              <w:right w:val="single" w:sz="4" w:space="0" w:color="auto"/>
            </w:tcBorders>
          </w:tcPr>
          <w:p w:rsidR="00A47D37" w:rsidRPr="00A47D37" w:rsidRDefault="00A47D37" w:rsidP="00F639F6">
            <w:pPr>
              <w:pStyle w:val="af6"/>
              <w:rPr>
                <w:rFonts w:ascii="Times New Roman" w:hAnsi="Times New Roman"/>
              </w:rPr>
            </w:pPr>
          </w:p>
        </w:tc>
        <w:tc>
          <w:tcPr>
            <w:tcW w:w="3110" w:type="dxa"/>
            <w:tcBorders>
              <w:top w:val="single" w:sz="4" w:space="0" w:color="auto"/>
              <w:left w:val="single" w:sz="4" w:space="0" w:color="auto"/>
              <w:bottom w:val="single" w:sz="4" w:space="0" w:color="auto"/>
              <w:right w:val="single" w:sz="4" w:space="0" w:color="auto"/>
            </w:tcBorders>
          </w:tcPr>
          <w:p w:rsidR="00A47D37" w:rsidRPr="00A47D37" w:rsidRDefault="00A47D37" w:rsidP="00F639F6">
            <w:pPr>
              <w:pStyle w:val="af6"/>
              <w:rPr>
                <w:rFonts w:ascii="Times New Roman" w:hAnsi="Times New Roman"/>
              </w:rPr>
            </w:pPr>
          </w:p>
        </w:tc>
        <w:tc>
          <w:tcPr>
            <w:tcW w:w="2983" w:type="dxa"/>
            <w:tcBorders>
              <w:top w:val="single" w:sz="4" w:space="0" w:color="auto"/>
              <w:left w:val="single" w:sz="4" w:space="0" w:color="auto"/>
              <w:bottom w:val="single" w:sz="4" w:space="0" w:color="auto"/>
            </w:tcBorders>
          </w:tcPr>
          <w:p w:rsidR="00A47D37" w:rsidRPr="00A47D37" w:rsidRDefault="00A47D37" w:rsidP="00F639F6">
            <w:pPr>
              <w:pStyle w:val="af6"/>
              <w:rPr>
                <w:rFonts w:ascii="Times New Roman" w:hAnsi="Times New Roman"/>
              </w:rPr>
            </w:pPr>
          </w:p>
        </w:tc>
      </w:tr>
    </w:tbl>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proofErr w:type="gramStart"/>
      <w:r w:rsidRPr="00A47D37">
        <w:rPr>
          <w:rFonts w:ascii="Times New Roman" w:hAnsi="Times New Roman" w:cs="Times New Roman"/>
          <w:sz w:val="22"/>
          <w:szCs w:val="22"/>
        </w:rPr>
        <w:t>Приложения:_</w:t>
      </w:r>
      <w:proofErr w:type="gramEnd"/>
      <w:r w:rsidRPr="00A47D37">
        <w:rPr>
          <w:rFonts w:ascii="Times New Roman" w:hAnsi="Times New Roman" w:cs="Times New Roman"/>
          <w:sz w:val="22"/>
          <w:szCs w:val="22"/>
        </w:rPr>
        <w:t>____________________________________________________________.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(перечень документов, которые представил Заявитель)</w:t>
      </w:r>
    </w:p>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Результат прошу:</w:t>
      </w:r>
    </w:p>
    <w:p w:rsidR="00A47D37" w:rsidRPr="00A47D37" w:rsidRDefault="00A47D37" w:rsidP="00A47D37">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02"/>
        <w:gridCol w:w="850"/>
      </w:tblGrid>
      <w:tr w:rsidR="00A47D37" w:rsidRPr="00A47D37" w:rsidTr="00F639F6">
        <w:tc>
          <w:tcPr>
            <w:tcW w:w="9202" w:type="dxa"/>
            <w:tcBorders>
              <w:top w:val="single" w:sz="4" w:space="0" w:color="auto"/>
              <w:bottom w:val="single" w:sz="4" w:space="0" w:color="auto"/>
              <w:right w:val="single" w:sz="4" w:space="0" w:color="auto"/>
            </w:tcBorders>
          </w:tcPr>
          <w:p w:rsidR="00A47D37" w:rsidRPr="00A47D37" w:rsidRDefault="00A47D37" w:rsidP="00F639F6">
            <w:pPr>
              <w:pStyle w:val="af7"/>
              <w:rPr>
                <w:rFonts w:ascii="Times New Roman" w:hAnsi="Times New Roman"/>
              </w:rPr>
            </w:pPr>
            <w:r w:rsidRPr="00A47D37">
              <w:rPr>
                <w:rFonts w:ascii="Times New Roman" w:hAnsi="Times New Roman"/>
              </w:rPr>
              <w:t xml:space="preserve">направить в форме электронного документа в личный кабинет на </w:t>
            </w:r>
            <w:hyperlink r:id="rId47" w:history="1">
              <w:r w:rsidRPr="00A47D37">
                <w:rPr>
                  <w:rStyle w:val="af4"/>
                  <w:rFonts w:ascii="Times New Roman" w:hAnsi="Times New Roman"/>
                </w:rPr>
                <w:t>ЕПГУ</w:t>
              </w:r>
            </w:hyperlink>
            <w:r w:rsidRPr="00A47D37">
              <w:rPr>
                <w:rFonts w:ascii="Times New Roman" w:hAnsi="Times New Roman"/>
              </w:rPr>
              <w:t xml:space="preserve"> или по адресу электронной почты</w:t>
            </w:r>
          </w:p>
        </w:tc>
        <w:tc>
          <w:tcPr>
            <w:tcW w:w="850" w:type="dxa"/>
            <w:tcBorders>
              <w:top w:val="single" w:sz="4" w:space="0" w:color="auto"/>
              <w:left w:val="single" w:sz="4" w:space="0" w:color="auto"/>
              <w:bottom w:val="single" w:sz="4" w:space="0" w:color="auto"/>
            </w:tcBorders>
          </w:tcPr>
          <w:p w:rsidR="00A47D37" w:rsidRPr="00A47D37" w:rsidRDefault="00A47D37" w:rsidP="00F639F6">
            <w:pPr>
              <w:pStyle w:val="af6"/>
              <w:rPr>
                <w:rFonts w:ascii="Times New Roman" w:hAnsi="Times New Roman"/>
              </w:rPr>
            </w:pPr>
          </w:p>
        </w:tc>
      </w:tr>
      <w:tr w:rsidR="00A47D37" w:rsidRPr="00A47D37" w:rsidTr="00F639F6">
        <w:tc>
          <w:tcPr>
            <w:tcW w:w="9202" w:type="dxa"/>
            <w:tcBorders>
              <w:top w:val="single" w:sz="4" w:space="0" w:color="auto"/>
              <w:bottom w:val="single" w:sz="4" w:space="0" w:color="auto"/>
              <w:right w:val="single" w:sz="4" w:space="0" w:color="auto"/>
            </w:tcBorders>
          </w:tcPr>
          <w:p w:rsidR="00A47D37" w:rsidRPr="00A47D37" w:rsidRDefault="00A47D37" w:rsidP="00F639F6">
            <w:pPr>
              <w:pStyle w:val="af7"/>
              <w:rPr>
                <w:rFonts w:ascii="Times New Roman" w:hAnsi="Times New Roman"/>
              </w:rPr>
            </w:pPr>
            <w:r w:rsidRPr="00A47D37">
              <w:rPr>
                <w:rFonts w:ascii="Times New Roman" w:hAnsi="Times New Roman"/>
              </w:rPr>
              <w:t>выдать на бумажном носителе в виде распечатанной копии электронного документа</w:t>
            </w:r>
          </w:p>
        </w:tc>
        <w:tc>
          <w:tcPr>
            <w:tcW w:w="850" w:type="dxa"/>
            <w:tcBorders>
              <w:top w:val="single" w:sz="4" w:space="0" w:color="auto"/>
              <w:left w:val="single" w:sz="4" w:space="0" w:color="auto"/>
              <w:bottom w:val="single" w:sz="4" w:space="0" w:color="auto"/>
            </w:tcBorders>
          </w:tcPr>
          <w:p w:rsidR="00A47D37" w:rsidRPr="00A47D37" w:rsidRDefault="00A47D37" w:rsidP="00F639F6">
            <w:pPr>
              <w:pStyle w:val="af6"/>
              <w:rPr>
                <w:rFonts w:ascii="Times New Roman" w:hAnsi="Times New Roman"/>
              </w:rPr>
            </w:pPr>
          </w:p>
        </w:tc>
      </w:tr>
    </w:tbl>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С </w:t>
      </w:r>
      <w:proofErr w:type="gramStart"/>
      <w:r w:rsidRPr="00A47D37">
        <w:rPr>
          <w:rFonts w:ascii="Times New Roman" w:hAnsi="Times New Roman" w:cs="Times New Roman"/>
          <w:sz w:val="22"/>
          <w:szCs w:val="22"/>
        </w:rPr>
        <w:t xml:space="preserve">обработкой,   </w:t>
      </w:r>
      <w:proofErr w:type="gramEnd"/>
      <w:r w:rsidRPr="00A47D37">
        <w:rPr>
          <w:rFonts w:ascii="Times New Roman" w:hAnsi="Times New Roman" w:cs="Times New Roman"/>
          <w:sz w:val="22"/>
          <w:szCs w:val="22"/>
        </w:rPr>
        <w:t xml:space="preserve"> передачей   и   хранением   персональных данных   в</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соответствии с </w:t>
      </w:r>
      <w:hyperlink r:id="rId48" w:history="1">
        <w:r w:rsidRPr="00A47D37">
          <w:rPr>
            <w:rStyle w:val="af4"/>
            <w:rFonts w:ascii="Times New Roman" w:hAnsi="Times New Roman" w:cs="Times New Roman"/>
            <w:sz w:val="22"/>
            <w:szCs w:val="22"/>
          </w:rPr>
          <w:t>Федеральным законом</w:t>
        </w:r>
      </w:hyperlink>
      <w:r w:rsidRPr="00A47D37">
        <w:rPr>
          <w:rFonts w:ascii="Times New Roman" w:hAnsi="Times New Roman" w:cs="Times New Roman"/>
          <w:sz w:val="22"/>
          <w:szCs w:val="22"/>
        </w:rPr>
        <w:t xml:space="preserve"> от 27.07.2006 N 152-ФЗ "О персональных</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данных" в целях и </w:t>
      </w:r>
      <w:proofErr w:type="gramStart"/>
      <w:r w:rsidRPr="00A47D37">
        <w:rPr>
          <w:rFonts w:ascii="Times New Roman" w:hAnsi="Times New Roman" w:cs="Times New Roman"/>
          <w:sz w:val="22"/>
          <w:szCs w:val="22"/>
        </w:rPr>
        <w:t xml:space="preserve">объеме,   </w:t>
      </w:r>
      <w:proofErr w:type="gramEnd"/>
      <w:r w:rsidRPr="00A47D37">
        <w:rPr>
          <w:rFonts w:ascii="Times New Roman" w:hAnsi="Times New Roman" w:cs="Times New Roman"/>
          <w:sz w:val="22"/>
          <w:szCs w:val="22"/>
        </w:rPr>
        <w:t>необходимых   для получения   государственной</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услуги, согласен.</w:t>
      </w:r>
    </w:p>
    <w:p w:rsidR="00A47D37" w:rsidRPr="00A47D37" w:rsidRDefault="00A47D37" w:rsidP="00A47D37">
      <w:pPr>
        <w:rPr>
          <w:rFonts w:ascii="Times New Roman" w:hAnsi="Times New Roman" w:cs="Times New Roman"/>
        </w:rPr>
      </w:pP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_________________________________ _____________ _________________________</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(должность - для заявителя -   </w:t>
      </w:r>
      <w:proofErr w:type="gramStart"/>
      <w:r w:rsidRPr="00A47D37">
        <w:rPr>
          <w:rFonts w:ascii="Times New Roman" w:hAnsi="Times New Roman" w:cs="Times New Roman"/>
          <w:sz w:val="22"/>
          <w:szCs w:val="22"/>
        </w:rPr>
        <w:t xml:space="preserve">   (</w:t>
      </w:r>
      <w:proofErr w:type="gramEnd"/>
      <w:r w:rsidRPr="00A47D37">
        <w:rPr>
          <w:rFonts w:ascii="Times New Roman" w:hAnsi="Times New Roman" w:cs="Times New Roman"/>
          <w:sz w:val="22"/>
          <w:szCs w:val="22"/>
        </w:rPr>
        <w:t>подпись)     (расшифровка подписи)</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юридического лица; Ф.И.О. -</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для заявителя - индивидуального</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предпринимателя или представителя</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заявителя)</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"_____"_______________20____г.</w:t>
      </w:r>
    </w:p>
    <w:p w:rsidR="00A47D37" w:rsidRPr="00A47D37" w:rsidRDefault="00A47D37" w:rsidP="00A47D37">
      <w:pPr>
        <w:pStyle w:val="aff8"/>
        <w:rPr>
          <w:rFonts w:ascii="Times New Roman" w:hAnsi="Times New Roman" w:cs="Times New Roman"/>
          <w:sz w:val="22"/>
          <w:szCs w:val="22"/>
        </w:rPr>
      </w:pPr>
      <w:r w:rsidRPr="00A47D37">
        <w:rPr>
          <w:rFonts w:ascii="Times New Roman" w:hAnsi="Times New Roman" w:cs="Times New Roman"/>
          <w:sz w:val="22"/>
          <w:szCs w:val="22"/>
        </w:rPr>
        <w:t xml:space="preserve">                            М. П. (при наличии)</w:t>
      </w: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555F50" w:rsidRDefault="00555F50"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555F50" w:rsidRDefault="00555F50"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555F50" w:rsidRPr="00A47D37" w:rsidRDefault="00555F50"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A47D37" w:rsidRDefault="00A47D37" w:rsidP="00724ACD">
      <w:pPr>
        <w:widowControl w:val="0"/>
        <w:autoSpaceDE w:val="0"/>
        <w:autoSpaceDN w:val="0"/>
        <w:spacing w:after="0" w:line="240" w:lineRule="auto"/>
        <w:ind w:left="4535"/>
        <w:rPr>
          <w:rFonts w:ascii="Times New Roman" w:eastAsia="Times New Roman" w:hAnsi="Times New Roman" w:cs="Times New Roman"/>
          <w:sz w:val="20"/>
          <w:szCs w:val="20"/>
          <w:lang w:eastAsia="ru-RU"/>
        </w:rPr>
      </w:pP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lastRenderedPageBreak/>
        <w:t>Приложение № 8</w:t>
      </w: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к Административному регламенту «</w:t>
      </w:r>
      <w:sdt>
        <w:sdtPr>
          <w:rPr>
            <w:rFonts w:ascii="Times New Roman" w:eastAsia="Times New Roman" w:hAnsi="Times New Roman" w:cs="Times New Roman"/>
            <w:sz w:val="18"/>
            <w:szCs w:val="18"/>
            <w:lang w:eastAsia="ru-RU"/>
          </w:rPr>
          <w:id w:val="-915632209"/>
          <w:placeholder>
            <w:docPart w:val="23CCCCE1E4C24AEF9CAF85AB4691B6E3"/>
          </w:placeholder>
        </w:sdtPr>
        <w:sdtEndPr/>
        <w:sdtContent>
          <w:r w:rsidRPr="00555F50">
            <w:rPr>
              <w:rFonts w:ascii="Times New Roman" w:eastAsia="Times New Roman" w:hAnsi="Times New Roman" w:cs="Times New Roman"/>
              <w:sz w:val="18"/>
              <w:szCs w:val="18"/>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sdtContent>
      </w:sdt>
      <w:r w:rsidRPr="00555F50">
        <w:rPr>
          <w:rFonts w:ascii="Times New Roman" w:eastAsia="Times New Roman" w:hAnsi="Times New Roman" w:cs="Times New Roman"/>
          <w:sz w:val="18"/>
          <w:szCs w:val="18"/>
          <w:lang w:eastAsia="ru-RU"/>
        </w:rPr>
        <w:t xml:space="preserve">утвержденному Постановлением </w:t>
      </w: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Администрации</w:t>
      </w: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 xml:space="preserve">от </w:t>
      </w:r>
      <w:proofErr w:type="gramStart"/>
      <w:r w:rsidRPr="00555F50">
        <w:rPr>
          <w:rFonts w:ascii="Times New Roman" w:eastAsia="Times New Roman" w:hAnsi="Times New Roman" w:cs="Times New Roman"/>
          <w:sz w:val="18"/>
          <w:szCs w:val="18"/>
          <w:lang w:eastAsia="ru-RU"/>
        </w:rPr>
        <w:t>« _</w:t>
      </w:r>
      <w:proofErr w:type="gramEnd"/>
      <w:r w:rsidRPr="00555F50">
        <w:rPr>
          <w:rFonts w:ascii="Times New Roman" w:eastAsia="Times New Roman" w:hAnsi="Times New Roman" w:cs="Times New Roman"/>
          <w:sz w:val="18"/>
          <w:szCs w:val="18"/>
          <w:lang w:eastAsia="ru-RU"/>
        </w:rPr>
        <w:t>____» ___________ 2021г. № ________</w:t>
      </w:r>
    </w:p>
    <w:p w:rsidR="00A47D37" w:rsidRPr="00A47D37" w:rsidRDefault="00A47D37" w:rsidP="00A47D37">
      <w:pPr>
        <w:autoSpaceDE w:val="0"/>
        <w:autoSpaceDN w:val="0"/>
        <w:adjustRightInd w:val="0"/>
        <w:spacing w:line="276" w:lineRule="auto"/>
        <w:ind w:right="-1" w:firstLine="709"/>
        <w:jc w:val="both"/>
        <w:rPr>
          <w:rFonts w:ascii="Times New Roman" w:hAnsi="Times New Roman" w:cs="Times New Roman"/>
          <w:b/>
          <w:sz w:val="24"/>
          <w:szCs w:val="24"/>
        </w:rPr>
      </w:pPr>
    </w:p>
    <w:p w:rsidR="00A47D37" w:rsidRPr="00A47D37" w:rsidRDefault="00A47D37" w:rsidP="00A47D37">
      <w:pPr>
        <w:autoSpaceDE w:val="0"/>
        <w:autoSpaceDN w:val="0"/>
        <w:adjustRightInd w:val="0"/>
        <w:spacing w:line="276" w:lineRule="auto"/>
        <w:ind w:right="-1"/>
        <w:jc w:val="center"/>
        <w:rPr>
          <w:rFonts w:ascii="Times New Roman" w:hAnsi="Times New Roman" w:cs="Times New Roman"/>
          <w:b/>
          <w:sz w:val="24"/>
          <w:szCs w:val="24"/>
        </w:rPr>
      </w:pPr>
    </w:p>
    <w:p w:rsidR="00A47D37" w:rsidRPr="00A47D37" w:rsidRDefault="00A47D37" w:rsidP="00A47D37">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Блок-схема предоставления муниципальной услуги</w:t>
      </w:r>
    </w:p>
    <w:p w:rsidR="00A47D37" w:rsidRPr="00A47D37" w:rsidRDefault="00A47D37" w:rsidP="00A47D37">
      <w:pPr>
        <w:pStyle w:val="ConsPlusNormal"/>
        <w:jc w:val="center"/>
        <w:rPr>
          <w:rFonts w:ascii="Times New Roman" w:hAnsi="Times New Roman" w:cs="Times New Roman"/>
        </w:rPr>
      </w:pPr>
    </w:p>
    <w:p w:rsidR="00A47D37" w:rsidRPr="00A47D37" w:rsidRDefault="00A47D37" w:rsidP="00A47D37">
      <w:pPr>
        <w:pStyle w:val="ConsPlusNormal"/>
        <w:jc w:val="center"/>
        <w:rPr>
          <w:rFonts w:ascii="Times New Roman" w:hAnsi="Times New Roman" w:cs="Times New Roman"/>
        </w:rPr>
      </w:pPr>
    </w:p>
    <w:p w:rsidR="00A47D37" w:rsidRPr="00A47D37" w:rsidRDefault="00A47D37" w:rsidP="00A47D37">
      <w:pPr>
        <w:pStyle w:val="ConsPlusNormal"/>
        <w:jc w:val="center"/>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32D53388" wp14:editId="3826AACB">
                <wp:simplePos x="0" y="0"/>
                <wp:positionH relativeFrom="column">
                  <wp:posOffset>180975</wp:posOffset>
                </wp:positionH>
                <wp:positionV relativeFrom="paragraph">
                  <wp:posOffset>20955</wp:posOffset>
                </wp:positionV>
                <wp:extent cx="5248275" cy="542925"/>
                <wp:effectExtent l="9525" t="11430" r="9525" b="7620"/>
                <wp:wrapNone/>
                <wp:docPr id="11" name="Надпись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42925"/>
                        </a:xfrm>
                        <a:prstGeom prst="rect">
                          <a:avLst/>
                        </a:prstGeom>
                        <a:solidFill>
                          <a:srgbClr val="FFFFFF"/>
                        </a:solidFill>
                        <a:ln w="9525">
                          <a:solidFill>
                            <a:srgbClr val="000000"/>
                          </a:solidFill>
                          <a:miter lim="800000"/>
                          <a:headEnd/>
                          <a:tailEnd/>
                        </a:ln>
                      </wps:spPr>
                      <wps:txbx>
                        <w:txbxContent>
                          <w:p w:rsidR="00A47D37" w:rsidRPr="00822F56" w:rsidRDefault="00A47D37" w:rsidP="00A47D37">
                            <w:pPr>
                              <w:jc w:val="center"/>
                              <w:rPr>
                                <w:sz w:val="24"/>
                                <w:szCs w:val="24"/>
                              </w:rPr>
                            </w:pPr>
                            <w:r w:rsidRPr="00822F56">
                              <w:rPr>
                                <w:sz w:val="24"/>
                                <w:szCs w:val="24"/>
                              </w:rPr>
                              <w:t>Прием и регистрация документов, необходимых для предоставления муниципальной услуги, консультирование по вопросам приема документов</w:t>
                            </w:r>
                          </w:p>
                          <w:p w:rsidR="00A47D37" w:rsidRDefault="00A47D37" w:rsidP="00A47D3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D53388" id="_x0000_t202" coordsize="21600,21600" o:spt="202" path="m,l,21600r21600,l21600,xe">
                <v:stroke joinstyle="miter"/>
                <v:path gradientshapeok="t" o:connecttype="rect"/>
              </v:shapetype>
              <v:shape id="Надпись 11" o:spid="_x0000_s1026" type="#_x0000_t202" style="position:absolute;left:0;text-align:left;margin-left:14.25pt;margin-top:1.65pt;width:413.25pt;height:4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">
                <v:textbox>
                  <w:txbxContent>
                    <w:p w:rsidR="00A47D37" w:rsidRPr="00822F56" w:rsidRDefault="00A47D37" w:rsidP="00A47D37">
                      <w:pPr>
                        <w:jc w:val="center"/>
                        <w:rPr>
                          <w:sz w:val="24"/>
                          <w:szCs w:val="24"/>
                        </w:rPr>
                      </w:pPr>
                      <w:r w:rsidRPr="00822F56">
                        <w:rPr>
                          <w:sz w:val="24"/>
                          <w:szCs w:val="24"/>
                        </w:rPr>
                        <w:t>Прием и регистрация документов, необходимых для предоставления муниципальной услуги, консультирование по вопросам приема документов</w:t>
                      </w:r>
                    </w:p>
                    <w:p w:rsidR="00A47D37" w:rsidRDefault="00A47D37" w:rsidP="00A47D37"/>
                  </w:txbxContent>
                </v:textbox>
              </v:shape>
            </w:pict>
          </mc:Fallback>
        </mc:AlternateContent>
      </w:r>
      <w:r w:rsidRPr="00A47D37">
        <w:rPr>
          <w:rFonts w:ascii="Times New Roman" w:hAnsi="Times New Roman" w:cs="Times New Roman"/>
          <w:noProof/>
          <w:lang w:eastAsia="ru-RU"/>
        </w:rPr>
        <mc:AlternateContent>
          <mc:Choice Requires="wps">
            <w:drawing>
              <wp:anchor distT="0" distB="0" distL="114300" distR="114300" simplePos="0" relativeHeight="251668480" behindDoc="0" locked="0" layoutInCell="1" allowOverlap="1" wp14:anchorId="3E73050A" wp14:editId="5D951B8F">
                <wp:simplePos x="0" y="0"/>
                <wp:positionH relativeFrom="column">
                  <wp:posOffset>2828925</wp:posOffset>
                </wp:positionH>
                <wp:positionV relativeFrom="paragraph">
                  <wp:posOffset>3348355</wp:posOffset>
                </wp:positionV>
                <wp:extent cx="171450" cy="234950"/>
                <wp:effectExtent l="28575" t="5080" r="28575" b="17145"/>
                <wp:wrapNone/>
                <wp:docPr id="10" name="Стрелка вниз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08A5C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0" o:spid="_x0000_s1026" type="#_x0000_t67" style="position:absolute;margin-left:222.75pt;margin-top:263.65pt;width:13.5pt;height:1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">
                <v:textbox style="layout-flow:vertical-ideographic"/>
              </v:shape>
            </w:pict>
          </mc:Fallback>
        </mc:AlternateContent>
      </w:r>
      <w:r w:rsidRPr="00A47D37">
        <w:rPr>
          <w:rFonts w:ascii="Times New Roman" w:hAnsi="Times New Roman" w:cs="Times New Roman"/>
          <w:noProof/>
          <w:lang w:eastAsia="ru-RU"/>
        </w:rPr>
        <mc:AlternateContent>
          <mc:Choice Requires="wps">
            <w:drawing>
              <wp:anchor distT="0" distB="0" distL="114300" distR="114300" simplePos="0" relativeHeight="251667456" behindDoc="0" locked="0" layoutInCell="1" allowOverlap="1" wp14:anchorId="3C4F2F5E" wp14:editId="44D8EAA3">
                <wp:simplePos x="0" y="0"/>
                <wp:positionH relativeFrom="column">
                  <wp:posOffset>2781300</wp:posOffset>
                </wp:positionH>
                <wp:positionV relativeFrom="paragraph">
                  <wp:posOffset>2411730</wp:posOffset>
                </wp:positionV>
                <wp:extent cx="171450" cy="234950"/>
                <wp:effectExtent l="28575" t="11430" r="28575" b="10795"/>
                <wp:wrapNone/>
                <wp:docPr id="9" name="Стрелка вниз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8CD4D" id="Стрелка вниз 9" o:spid="_x0000_s1026" type="#_x0000_t67" style="position:absolute;margin-left:219pt;margin-top:189.9pt;width:13.5pt;height:1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">
                <v:textbox style="layout-flow:vertical-ideographic"/>
              </v:shape>
            </w:pict>
          </mc:Fallback>
        </mc:AlternateContent>
      </w:r>
      <w:r w:rsidRPr="00A47D37">
        <w:rPr>
          <w:rFonts w:ascii="Times New Roman" w:hAnsi="Times New Roman" w:cs="Times New Roman"/>
          <w:noProof/>
          <w:lang w:eastAsia="ru-RU"/>
        </w:rPr>
        <mc:AlternateContent>
          <mc:Choice Requires="wps">
            <w:drawing>
              <wp:anchor distT="0" distB="0" distL="114300" distR="114300" simplePos="0" relativeHeight="251669504" behindDoc="0" locked="0" layoutInCell="1" allowOverlap="1" wp14:anchorId="539894A2" wp14:editId="1F8AF0C2">
                <wp:simplePos x="0" y="0"/>
                <wp:positionH relativeFrom="column">
                  <wp:posOffset>2828925</wp:posOffset>
                </wp:positionH>
                <wp:positionV relativeFrom="paragraph">
                  <wp:posOffset>4481830</wp:posOffset>
                </wp:positionV>
                <wp:extent cx="171450" cy="234950"/>
                <wp:effectExtent l="28575" t="5080" r="28575" b="17145"/>
                <wp:wrapNone/>
                <wp:docPr id="6" name="Стрелка вниз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5E2F0A" id="Стрелка вниз 6" o:spid="_x0000_s1026" type="#_x0000_t67" style="position:absolute;margin-left:222.75pt;margin-top:352.9pt;width:13.5pt;height: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">
                <v:textbox style="layout-flow:vertical-ideographic"/>
              </v:shape>
            </w:pict>
          </mc:Fallback>
        </mc:AlternateContent>
      </w:r>
      <w:r w:rsidRPr="00A47D37">
        <w:rPr>
          <w:rFonts w:ascii="Times New Roman" w:hAnsi="Times New Roman" w:cs="Times New Roman"/>
          <w:noProof/>
          <w:lang w:eastAsia="ru-RU"/>
        </w:rPr>
        <mc:AlternateContent>
          <mc:Choice Requires="wps">
            <w:drawing>
              <wp:anchor distT="0" distB="0" distL="114300" distR="114300" simplePos="0" relativeHeight="251664384" behindDoc="0" locked="0" layoutInCell="1" allowOverlap="1" wp14:anchorId="3042F727" wp14:editId="1410613F">
                <wp:simplePos x="0" y="0"/>
                <wp:positionH relativeFrom="column">
                  <wp:posOffset>180975</wp:posOffset>
                </wp:positionH>
                <wp:positionV relativeFrom="paragraph">
                  <wp:posOffset>4754880</wp:posOffset>
                </wp:positionV>
                <wp:extent cx="5314950" cy="752475"/>
                <wp:effectExtent l="9525" t="11430" r="9525" b="762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752475"/>
                        </a:xfrm>
                        <a:prstGeom prst="rect">
                          <a:avLst/>
                        </a:prstGeom>
                        <a:solidFill>
                          <a:srgbClr val="FFFFFF"/>
                        </a:solidFill>
                        <a:ln w="9525">
                          <a:solidFill>
                            <a:srgbClr val="000000"/>
                          </a:solidFill>
                          <a:miter lim="800000"/>
                          <a:headEnd/>
                          <a:tailEnd/>
                        </a:ln>
                      </wps:spPr>
                      <wps:txbx>
                        <w:txbxContent>
                          <w:p w:rsidR="00A47D37" w:rsidRPr="00D010D9" w:rsidRDefault="00A47D37" w:rsidP="00A47D37">
                            <w:pPr>
                              <w:autoSpaceDE w:val="0"/>
                              <w:autoSpaceDN w:val="0"/>
                              <w:adjustRightInd w:val="0"/>
                              <w:ind w:left="426" w:right="-25"/>
                              <w:jc w:val="center"/>
                              <w:rPr>
                                <w:sz w:val="24"/>
                                <w:szCs w:val="24"/>
                              </w:rPr>
                            </w:pPr>
                            <w:r w:rsidRPr="00D010D9">
                              <w:rPr>
                                <w:sz w:val="24"/>
                                <w:szCs w:val="24"/>
                              </w:rPr>
                              <w:t>Направление (выдача) заявителю - о переводе (отказе в переводе) жилого (нежилого) помещения в нежилое (жилое) помещение</w:t>
                            </w:r>
                          </w:p>
                          <w:p w:rsidR="00A47D37" w:rsidRPr="00D010D9" w:rsidRDefault="00A47D37" w:rsidP="00A47D37">
                            <w:pPr>
                              <w:pStyle w:val="af"/>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2F727" id="Надпись 5" o:spid="_x0000_s1027" type="#_x0000_t202" style="position:absolute;left:0;text-align:left;margin-left:14.25pt;margin-top:374.4pt;width:418.5pt;height:5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">
                <v:textbox>
                  <w:txbxContent>
                    <w:p w:rsidR="00A47D37" w:rsidRPr="00D010D9" w:rsidRDefault="00A47D37" w:rsidP="00A47D37">
                      <w:pPr>
                        <w:autoSpaceDE w:val="0"/>
                        <w:autoSpaceDN w:val="0"/>
                        <w:adjustRightInd w:val="0"/>
                        <w:ind w:left="426" w:right="-25"/>
                        <w:jc w:val="center"/>
                        <w:rPr>
                          <w:sz w:val="24"/>
                          <w:szCs w:val="24"/>
                        </w:rPr>
                      </w:pPr>
                      <w:r w:rsidRPr="00D010D9">
                        <w:rPr>
                          <w:sz w:val="24"/>
                          <w:szCs w:val="24"/>
                        </w:rPr>
                        <w:t>Направление (выдача) заявителю - о переводе (отказе в переводе) жилого (нежилого) помещения в нежилое (жилое) помещение</w:t>
                      </w:r>
                    </w:p>
                    <w:p w:rsidR="00A47D37" w:rsidRPr="00D010D9" w:rsidRDefault="00A47D37" w:rsidP="00A47D37">
                      <w:pPr>
                        <w:pStyle w:val="af"/>
                        <w:rPr>
                          <w:rFonts w:ascii="Times New Roman" w:hAnsi="Times New Roman"/>
                          <w:sz w:val="24"/>
                          <w:szCs w:val="24"/>
                        </w:rPr>
                      </w:pPr>
                    </w:p>
                  </w:txbxContent>
                </v:textbox>
              </v:shape>
            </w:pict>
          </mc:Fallback>
        </mc:AlternateContent>
      </w:r>
      <w:r w:rsidRPr="00A47D37">
        <w:rPr>
          <w:rFonts w:ascii="Times New Roman" w:hAnsi="Times New Roman" w:cs="Times New Roman"/>
          <w:noProof/>
          <w:lang w:eastAsia="ru-RU"/>
        </w:rPr>
        <mc:AlternateContent>
          <mc:Choice Requires="wps">
            <w:drawing>
              <wp:anchor distT="0" distB="0" distL="114300" distR="114300" simplePos="0" relativeHeight="251663360" behindDoc="0" locked="0" layoutInCell="1" allowOverlap="1" wp14:anchorId="536F6BB4" wp14:editId="7483AC9B">
                <wp:simplePos x="0" y="0"/>
                <wp:positionH relativeFrom="column">
                  <wp:posOffset>180975</wp:posOffset>
                </wp:positionH>
                <wp:positionV relativeFrom="paragraph">
                  <wp:posOffset>3697605</wp:posOffset>
                </wp:positionV>
                <wp:extent cx="5248275" cy="752475"/>
                <wp:effectExtent l="9525" t="11430" r="9525" b="762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752475"/>
                        </a:xfrm>
                        <a:prstGeom prst="rect">
                          <a:avLst/>
                        </a:prstGeom>
                        <a:solidFill>
                          <a:srgbClr val="FFFFFF"/>
                        </a:solidFill>
                        <a:ln w="9525">
                          <a:solidFill>
                            <a:srgbClr val="000000"/>
                          </a:solidFill>
                          <a:miter lim="800000"/>
                          <a:headEnd/>
                          <a:tailEnd/>
                        </a:ln>
                      </wps:spPr>
                      <wps:txbx>
                        <w:txbxContent>
                          <w:p w:rsidR="00A47D37" w:rsidRPr="00D010D9" w:rsidRDefault="00A47D37" w:rsidP="00A47D37">
                            <w:pPr>
                              <w:autoSpaceDE w:val="0"/>
                              <w:autoSpaceDN w:val="0"/>
                              <w:adjustRightInd w:val="0"/>
                              <w:ind w:left="426" w:right="-25"/>
                              <w:jc w:val="center"/>
                              <w:rPr>
                                <w:sz w:val="24"/>
                                <w:szCs w:val="24"/>
                              </w:rPr>
                            </w:pPr>
                            <w:r w:rsidRPr="00D010D9">
                              <w:rPr>
                                <w:sz w:val="24"/>
                                <w:szCs w:val="24"/>
                              </w:rPr>
                              <w:t>Принятие решения по муниципальной услуге - о переводе (отказе в переводе) жилого (нежилого)</w:t>
                            </w:r>
                          </w:p>
                          <w:p w:rsidR="00A47D37" w:rsidRPr="00D010D9" w:rsidRDefault="00A47D37" w:rsidP="00A47D37">
                            <w:pPr>
                              <w:autoSpaceDE w:val="0"/>
                              <w:autoSpaceDN w:val="0"/>
                              <w:adjustRightInd w:val="0"/>
                              <w:ind w:left="426" w:right="-25"/>
                              <w:jc w:val="center"/>
                              <w:rPr>
                                <w:sz w:val="24"/>
                                <w:szCs w:val="24"/>
                              </w:rPr>
                            </w:pPr>
                            <w:r w:rsidRPr="00D010D9">
                              <w:rPr>
                                <w:sz w:val="24"/>
                                <w:szCs w:val="24"/>
                              </w:rPr>
                              <w:t>помещения в нежилое (жилое) помещение</w:t>
                            </w:r>
                          </w:p>
                          <w:p w:rsidR="00A47D37" w:rsidRPr="00D010D9" w:rsidRDefault="00A47D37" w:rsidP="00A47D37">
                            <w:pPr>
                              <w:pStyle w:val="af"/>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F6BB4" id="Надпись 4" o:spid="_x0000_s1028" type="#_x0000_t202" style="position:absolute;left:0;text-align:left;margin-left:14.25pt;margin-top:291.15pt;width:413.25pt;height:5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">
                <v:textbox>
                  <w:txbxContent>
                    <w:p w:rsidR="00A47D37" w:rsidRPr="00D010D9" w:rsidRDefault="00A47D37" w:rsidP="00A47D37">
                      <w:pPr>
                        <w:autoSpaceDE w:val="0"/>
                        <w:autoSpaceDN w:val="0"/>
                        <w:adjustRightInd w:val="0"/>
                        <w:ind w:left="426" w:right="-25"/>
                        <w:jc w:val="center"/>
                        <w:rPr>
                          <w:sz w:val="24"/>
                          <w:szCs w:val="24"/>
                        </w:rPr>
                      </w:pPr>
                      <w:r w:rsidRPr="00D010D9">
                        <w:rPr>
                          <w:sz w:val="24"/>
                          <w:szCs w:val="24"/>
                        </w:rPr>
                        <w:t>Принятие решения по муниципальной услуге - о переводе (отказе в переводе) жилого (нежилого)</w:t>
                      </w:r>
                    </w:p>
                    <w:p w:rsidR="00A47D37" w:rsidRPr="00D010D9" w:rsidRDefault="00A47D37" w:rsidP="00A47D37">
                      <w:pPr>
                        <w:autoSpaceDE w:val="0"/>
                        <w:autoSpaceDN w:val="0"/>
                        <w:adjustRightInd w:val="0"/>
                        <w:ind w:left="426" w:right="-25"/>
                        <w:jc w:val="center"/>
                        <w:rPr>
                          <w:sz w:val="24"/>
                          <w:szCs w:val="24"/>
                        </w:rPr>
                      </w:pPr>
                      <w:r w:rsidRPr="00D010D9">
                        <w:rPr>
                          <w:sz w:val="24"/>
                          <w:szCs w:val="24"/>
                        </w:rPr>
                        <w:t>помещения в нежилое (жилое) помещение</w:t>
                      </w:r>
                    </w:p>
                    <w:p w:rsidR="00A47D37" w:rsidRPr="00D010D9" w:rsidRDefault="00A47D37" w:rsidP="00A47D37">
                      <w:pPr>
                        <w:pStyle w:val="af"/>
                        <w:rPr>
                          <w:rFonts w:ascii="Times New Roman" w:hAnsi="Times New Roman"/>
                          <w:sz w:val="24"/>
                          <w:szCs w:val="24"/>
                        </w:rPr>
                      </w:pPr>
                    </w:p>
                  </w:txbxContent>
                </v:textbox>
              </v:shape>
            </w:pict>
          </mc:Fallback>
        </mc:AlternateContent>
      </w:r>
      <w:r w:rsidRPr="00A47D37">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7A81BCCD" wp14:editId="5E350679">
                <wp:simplePos x="0" y="0"/>
                <wp:positionH relativeFrom="column">
                  <wp:posOffset>180975</wp:posOffset>
                </wp:positionH>
                <wp:positionV relativeFrom="paragraph">
                  <wp:posOffset>2716530</wp:posOffset>
                </wp:positionV>
                <wp:extent cx="5248275" cy="581025"/>
                <wp:effectExtent l="9525" t="11430" r="9525" b="762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581025"/>
                        </a:xfrm>
                        <a:prstGeom prst="rect">
                          <a:avLst/>
                        </a:prstGeom>
                        <a:solidFill>
                          <a:srgbClr val="FFFFFF"/>
                        </a:solidFill>
                        <a:ln w="9525">
                          <a:solidFill>
                            <a:srgbClr val="000000"/>
                          </a:solidFill>
                          <a:miter lim="800000"/>
                          <a:headEnd/>
                          <a:tailEnd/>
                        </a:ln>
                      </wps:spPr>
                      <wps:txbx>
                        <w:txbxContent>
                          <w:p w:rsidR="00A47D37" w:rsidRPr="00D010D9" w:rsidRDefault="00A47D37" w:rsidP="00A47D37">
                            <w:pPr>
                              <w:shd w:val="clear" w:color="auto" w:fill="FFFFFF"/>
                              <w:jc w:val="center"/>
                              <w:textAlignment w:val="baseline"/>
                              <w:rPr>
                                <w:sz w:val="24"/>
                                <w:szCs w:val="24"/>
                              </w:rPr>
                            </w:pPr>
                            <w:r>
                              <w:rPr>
                                <w:sz w:val="24"/>
                                <w:szCs w:val="24"/>
                              </w:rPr>
                              <w:t>Н</w:t>
                            </w:r>
                            <w:r w:rsidRPr="00D010D9">
                              <w:rPr>
                                <w:sz w:val="24"/>
                                <w:szCs w:val="24"/>
                              </w:rPr>
                              <w:t>аправление уведомления заявителю для внесения дополнитель</w:t>
                            </w:r>
                            <w:r>
                              <w:rPr>
                                <w:sz w:val="24"/>
                                <w:szCs w:val="24"/>
                              </w:rPr>
                              <w:t>ных документов и (или) сведений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1BCCD" id="Надпись 3" o:spid="_x0000_s1029" type="#_x0000_t202" style="position:absolute;left:0;text-align:left;margin-left:14.25pt;margin-top:213.9pt;width:413.25pt;height:4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">
                <v:textbox>
                  <w:txbxContent>
                    <w:p w:rsidR="00A47D37" w:rsidRPr="00D010D9" w:rsidRDefault="00A47D37" w:rsidP="00A47D37">
                      <w:pPr>
                        <w:shd w:val="clear" w:color="auto" w:fill="FFFFFF"/>
                        <w:jc w:val="center"/>
                        <w:textAlignment w:val="baseline"/>
                        <w:rPr>
                          <w:sz w:val="24"/>
                          <w:szCs w:val="24"/>
                        </w:rPr>
                      </w:pPr>
                      <w:r>
                        <w:rPr>
                          <w:sz w:val="24"/>
                          <w:szCs w:val="24"/>
                        </w:rPr>
                        <w:t>Н</w:t>
                      </w:r>
                      <w:r w:rsidRPr="00D010D9">
                        <w:rPr>
                          <w:sz w:val="24"/>
                          <w:szCs w:val="24"/>
                        </w:rPr>
                        <w:t>аправление уведомления заявителю для внесения дополнитель</w:t>
                      </w:r>
                      <w:r>
                        <w:rPr>
                          <w:sz w:val="24"/>
                          <w:szCs w:val="24"/>
                        </w:rPr>
                        <w:t>ных документов и (или) сведений</w:t>
                      </w:r>
                    </w:p>
                  </w:txbxContent>
                </v:textbox>
              </v:shape>
            </w:pict>
          </mc:Fallback>
        </mc:AlternateContent>
      </w:r>
      <w:r w:rsidRPr="00A47D37">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33462F7E" wp14:editId="2698BEF4">
                <wp:simplePos x="0" y="0"/>
                <wp:positionH relativeFrom="column">
                  <wp:posOffset>180975</wp:posOffset>
                </wp:positionH>
                <wp:positionV relativeFrom="paragraph">
                  <wp:posOffset>1744980</wp:posOffset>
                </wp:positionV>
                <wp:extent cx="5248275" cy="638175"/>
                <wp:effectExtent l="9525" t="11430" r="9525" b="762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38175"/>
                        </a:xfrm>
                        <a:prstGeom prst="rect">
                          <a:avLst/>
                        </a:prstGeom>
                        <a:solidFill>
                          <a:srgbClr val="FFFFFF"/>
                        </a:solidFill>
                        <a:ln w="9525">
                          <a:solidFill>
                            <a:srgbClr val="000000"/>
                          </a:solidFill>
                          <a:miter lim="800000"/>
                          <a:headEnd/>
                          <a:tailEnd/>
                        </a:ln>
                      </wps:spPr>
                      <wps:txbx>
                        <w:txbxContent>
                          <w:p w:rsidR="00A47D37" w:rsidRPr="00822F56" w:rsidRDefault="00A47D37" w:rsidP="00A47D37">
                            <w:pPr>
                              <w:jc w:val="center"/>
                              <w:rPr>
                                <w:sz w:val="24"/>
                                <w:szCs w:val="24"/>
                              </w:rPr>
                            </w:pPr>
                            <w:r w:rsidRPr="00822F56">
                              <w:rPr>
                                <w:sz w:val="24"/>
                                <w:szCs w:val="24"/>
                              </w:rPr>
                              <w:t xml:space="preserve">Рассмотрение </w:t>
                            </w:r>
                            <w:r w:rsidRPr="00E36202">
                              <w:rPr>
                                <w:sz w:val="24"/>
                                <w:szCs w:val="24"/>
                              </w:rPr>
                              <w:t>заявления о согласовании перевода жилого помещения в нежилое или нежилого помеще</w:t>
                            </w:r>
                            <w:r>
                              <w:rPr>
                                <w:sz w:val="24"/>
                                <w:szCs w:val="24"/>
                              </w:rPr>
                              <w:t>ния в жилое</w:t>
                            </w:r>
                          </w:p>
                          <w:p w:rsidR="00A47D37" w:rsidRDefault="00A47D37" w:rsidP="00A47D3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462F7E" id="Надпись 2" o:spid="_x0000_s1030" type="#_x0000_t202" style="position:absolute;left:0;text-align:left;margin-left:14.25pt;margin-top:137.4pt;width:413.25pt;height:5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">
                <v:textbox>
                  <w:txbxContent>
                    <w:p w:rsidR="00A47D37" w:rsidRPr="00822F56" w:rsidRDefault="00A47D37" w:rsidP="00A47D37">
                      <w:pPr>
                        <w:jc w:val="center"/>
                        <w:rPr>
                          <w:sz w:val="24"/>
                          <w:szCs w:val="24"/>
                        </w:rPr>
                      </w:pPr>
                      <w:r w:rsidRPr="00822F56">
                        <w:rPr>
                          <w:sz w:val="24"/>
                          <w:szCs w:val="24"/>
                        </w:rPr>
                        <w:t xml:space="preserve">Рассмотрение </w:t>
                      </w:r>
                      <w:r w:rsidRPr="00E36202">
                        <w:rPr>
                          <w:sz w:val="24"/>
                          <w:szCs w:val="24"/>
                        </w:rPr>
                        <w:t>заявления о согласовании перевода жилого помещения в нежилое или нежилого помеще</w:t>
                      </w:r>
                      <w:r>
                        <w:rPr>
                          <w:sz w:val="24"/>
                          <w:szCs w:val="24"/>
                        </w:rPr>
                        <w:t>ния в жилое</w:t>
                      </w:r>
                    </w:p>
                    <w:p w:rsidR="00A47D37" w:rsidRDefault="00A47D37" w:rsidP="00A47D37"/>
                  </w:txbxContent>
                </v:textbox>
              </v:shape>
            </w:pict>
          </mc:Fallback>
        </mc:AlternateContent>
      </w:r>
      <w:r w:rsidRPr="00A47D37">
        <w:rPr>
          <w:rFonts w:ascii="Times New Roman" w:hAnsi="Times New Roman" w:cs="Times New Roman"/>
          <w:noProof/>
          <w:lang w:eastAsia="ru-RU"/>
        </w:rPr>
        <mc:AlternateContent>
          <mc:Choice Requires="wps">
            <w:drawing>
              <wp:anchor distT="0" distB="0" distL="114300" distR="114300" simplePos="0" relativeHeight="251660288" behindDoc="0" locked="0" layoutInCell="1" allowOverlap="1" wp14:anchorId="4CE269BC" wp14:editId="24FF3BFF">
                <wp:simplePos x="0" y="0"/>
                <wp:positionH relativeFrom="column">
                  <wp:posOffset>180975</wp:posOffset>
                </wp:positionH>
                <wp:positionV relativeFrom="paragraph">
                  <wp:posOffset>859155</wp:posOffset>
                </wp:positionV>
                <wp:extent cx="5248275" cy="628650"/>
                <wp:effectExtent l="9525" t="11430" r="9525" b="762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8275" cy="628650"/>
                        </a:xfrm>
                        <a:prstGeom prst="rect">
                          <a:avLst/>
                        </a:prstGeom>
                        <a:solidFill>
                          <a:srgbClr val="FFFFFF"/>
                        </a:solidFill>
                        <a:ln w="9525">
                          <a:solidFill>
                            <a:srgbClr val="000000"/>
                          </a:solidFill>
                          <a:miter lim="800000"/>
                          <a:headEnd/>
                          <a:tailEnd/>
                        </a:ln>
                      </wps:spPr>
                      <wps:txbx>
                        <w:txbxContent>
                          <w:p w:rsidR="00A47D37" w:rsidRPr="00D010D9" w:rsidRDefault="00A47D37" w:rsidP="00A47D37">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269BC" id="Надпись 1" o:spid="_x0000_s1031" type="#_x0000_t202" style="position:absolute;left:0;text-align:left;margin-left:14.25pt;margin-top:67.65pt;width:413.25pt;height:4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">
                <v:textbox>
                  <w:txbxContent>
                    <w:p w:rsidR="00A47D37" w:rsidRPr="00D010D9" w:rsidRDefault="00A47D37" w:rsidP="00A47D37">
                      <w:pPr>
                        <w:jc w:val="center"/>
                        <w:rPr>
                          <w:sz w:val="24"/>
                          <w:szCs w:val="24"/>
                        </w:rPr>
                      </w:pPr>
                      <w:r w:rsidRPr="00822F56">
                        <w:rPr>
                          <w:sz w:val="24"/>
                          <w:szCs w:val="24"/>
                        </w:rPr>
                        <w:t>Формирование и направление межведомственных запросов в (организации), участвующие в предо</w:t>
                      </w:r>
                      <w:r>
                        <w:rPr>
                          <w:sz w:val="24"/>
                          <w:szCs w:val="24"/>
                        </w:rPr>
                        <w:t xml:space="preserve">ставлении муниципальной услуги </w:t>
                      </w:r>
                    </w:p>
                  </w:txbxContent>
                </v:textbox>
              </v:shape>
            </w:pict>
          </mc:Fallback>
        </mc:AlternateContent>
      </w:r>
    </w:p>
    <w:p w:rsidR="00A47D37" w:rsidRPr="00A47D37" w:rsidRDefault="00A47D37" w:rsidP="00A47D37">
      <w:pPr>
        <w:jc w:val="center"/>
        <w:rPr>
          <w:rFonts w:ascii="Times New Roman" w:hAnsi="Times New Roman" w:cs="Times New Roman"/>
        </w:rPr>
      </w:pPr>
    </w:p>
    <w:p w:rsidR="00A47D37" w:rsidRPr="00A47D37" w:rsidRDefault="00555F50" w:rsidP="00A47D37">
      <w:pPr>
        <w:jc w:val="center"/>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65408" behindDoc="0" locked="0" layoutInCell="1" allowOverlap="1" wp14:anchorId="5B6520A4" wp14:editId="51A21F53">
                <wp:simplePos x="0" y="0"/>
                <wp:positionH relativeFrom="column">
                  <wp:posOffset>2743200</wp:posOffset>
                </wp:positionH>
                <wp:positionV relativeFrom="paragraph">
                  <wp:posOffset>165100</wp:posOffset>
                </wp:positionV>
                <wp:extent cx="171450" cy="234950"/>
                <wp:effectExtent l="28575" t="5080" r="28575" b="7620"/>
                <wp:wrapNone/>
                <wp:docPr id="7" name="Стрелка вниз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4CEC7" id="Стрелка вниз 7" o:spid="_x0000_s1026" type="#_x0000_t67" style="position:absolute;margin-left:3in;margin-top:13pt;width:13.5pt;height: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">
                <v:textbox style="layout-flow:vertical-ideographic"/>
              </v:shape>
            </w:pict>
          </mc:Fallback>
        </mc:AlternateContent>
      </w: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555F50" w:rsidP="00A47D37">
      <w:pPr>
        <w:jc w:val="center"/>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66432" behindDoc="0" locked="0" layoutInCell="1" allowOverlap="1" wp14:anchorId="50AE3F9D" wp14:editId="47CB400D">
                <wp:simplePos x="0" y="0"/>
                <wp:positionH relativeFrom="column">
                  <wp:posOffset>2762250</wp:posOffset>
                </wp:positionH>
                <wp:positionV relativeFrom="paragraph">
                  <wp:posOffset>235585</wp:posOffset>
                </wp:positionV>
                <wp:extent cx="171450" cy="234950"/>
                <wp:effectExtent l="28575" t="5080" r="28575" b="7620"/>
                <wp:wrapNone/>
                <wp:docPr id="8" name="Стрелка вниз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234950"/>
                        </a:xfrm>
                        <a:prstGeom prst="downArrow">
                          <a:avLst>
                            <a:gd name="adj1" fmla="val 50000"/>
                            <a:gd name="adj2" fmla="val 34259"/>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FDF8F" id="Стрелка вниз 8" o:spid="_x0000_s1026" type="#_x0000_t67" style="position:absolute;margin-left:217.5pt;margin-top:18.55pt;width:13.5pt;height:1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">
                <v:textbox style="layout-flow:vertical-ideographic"/>
              </v:shape>
            </w:pict>
          </mc:Fallback>
        </mc:AlternateContent>
      </w: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jc w:val="center"/>
        <w:rPr>
          <w:rFonts w:ascii="Times New Roman" w:hAnsi="Times New Roman" w:cs="Times New Roman"/>
        </w:rPr>
      </w:pPr>
    </w:p>
    <w:p w:rsidR="00A47D37" w:rsidRPr="00A47D37" w:rsidRDefault="00A47D37" w:rsidP="00A47D37">
      <w:pPr>
        <w:spacing w:after="0" w:line="240" w:lineRule="auto"/>
        <w:ind w:left="4535"/>
        <w:rPr>
          <w:rFonts w:ascii="Times New Roman" w:eastAsia="Times New Roman" w:hAnsi="Times New Roman" w:cs="Times New Roman"/>
          <w:sz w:val="20"/>
          <w:szCs w:val="20"/>
          <w:lang w:eastAsia="ru-RU"/>
        </w:rPr>
      </w:pPr>
    </w:p>
    <w:p w:rsidR="00A47D37" w:rsidRPr="00A47D37" w:rsidRDefault="00A47D37" w:rsidP="00A47D37">
      <w:pPr>
        <w:spacing w:after="0" w:line="240" w:lineRule="auto"/>
        <w:ind w:left="4535"/>
        <w:rPr>
          <w:rFonts w:ascii="Times New Roman" w:eastAsia="Times New Roman" w:hAnsi="Times New Roman" w:cs="Times New Roman"/>
          <w:sz w:val="20"/>
          <w:szCs w:val="20"/>
          <w:lang w:eastAsia="ru-RU"/>
        </w:rPr>
      </w:pPr>
    </w:p>
    <w:p w:rsidR="00A47D37" w:rsidRDefault="00A47D37" w:rsidP="00A47D37">
      <w:pPr>
        <w:spacing w:after="0" w:line="240" w:lineRule="auto"/>
        <w:ind w:left="4535"/>
        <w:rPr>
          <w:rFonts w:ascii="Times New Roman" w:eastAsia="Times New Roman" w:hAnsi="Times New Roman" w:cs="Times New Roman"/>
          <w:sz w:val="20"/>
          <w:szCs w:val="20"/>
          <w:lang w:eastAsia="ru-RU"/>
        </w:rPr>
      </w:pPr>
    </w:p>
    <w:p w:rsidR="00A47D37" w:rsidRDefault="00A47D37" w:rsidP="00A47D37">
      <w:pPr>
        <w:spacing w:after="0" w:line="240" w:lineRule="auto"/>
        <w:ind w:left="4535"/>
        <w:rPr>
          <w:rFonts w:ascii="Times New Roman" w:eastAsia="Times New Roman" w:hAnsi="Times New Roman" w:cs="Times New Roman"/>
          <w:sz w:val="20"/>
          <w:szCs w:val="20"/>
          <w:lang w:eastAsia="ru-RU"/>
        </w:rPr>
      </w:pPr>
    </w:p>
    <w:p w:rsidR="00A47D37" w:rsidRDefault="00A47D37" w:rsidP="00A47D37">
      <w:pPr>
        <w:spacing w:after="0" w:line="240" w:lineRule="auto"/>
        <w:ind w:left="4535"/>
        <w:rPr>
          <w:rFonts w:ascii="Times New Roman" w:eastAsia="Times New Roman" w:hAnsi="Times New Roman" w:cs="Times New Roman"/>
          <w:sz w:val="20"/>
          <w:szCs w:val="20"/>
          <w:lang w:eastAsia="ru-RU"/>
        </w:rPr>
      </w:pP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lastRenderedPageBreak/>
        <w:t>Приложение № 9</w:t>
      </w: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к Административному регламенту «</w:t>
      </w:r>
      <w:sdt>
        <w:sdtPr>
          <w:rPr>
            <w:rFonts w:ascii="Times New Roman" w:eastAsia="Times New Roman" w:hAnsi="Times New Roman" w:cs="Times New Roman"/>
            <w:sz w:val="18"/>
            <w:szCs w:val="18"/>
            <w:lang w:eastAsia="ru-RU"/>
          </w:rPr>
          <w:id w:val="1836343234"/>
          <w:placeholder>
            <w:docPart w:val="13D0075BD96840599BD95BDEF1643163"/>
          </w:placeholder>
        </w:sdtPr>
        <w:sdtEndPr/>
        <w:sdtContent>
          <w:r w:rsidRPr="00555F50">
            <w:rPr>
              <w:rFonts w:ascii="Times New Roman" w:eastAsia="Times New Roman" w:hAnsi="Times New Roman" w:cs="Times New Roman"/>
              <w:sz w:val="18"/>
              <w:szCs w:val="18"/>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sdtContent>
      </w:sdt>
      <w:r w:rsidRPr="00555F50">
        <w:rPr>
          <w:rFonts w:ascii="Times New Roman" w:eastAsia="Times New Roman" w:hAnsi="Times New Roman" w:cs="Times New Roman"/>
          <w:sz w:val="18"/>
          <w:szCs w:val="18"/>
          <w:lang w:eastAsia="ru-RU"/>
        </w:rPr>
        <w:t xml:space="preserve">утвержденному Постановлением </w:t>
      </w: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Администрации</w:t>
      </w:r>
    </w:p>
    <w:p w:rsidR="00A47D37" w:rsidRPr="00555F50" w:rsidRDefault="00A47D37" w:rsidP="00A47D37">
      <w:pPr>
        <w:spacing w:after="0" w:line="240" w:lineRule="auto"/>
        <w:ind w:left="4535"/>
        <w:rPr>
          <w:rFonts w:ascii="Times New Roman" w:eastAsia="Times New Roman" w:hAnsi="Times New Roman" w:cs="Times New Roman"/>
          <w:sz w:val="18"/>
          <w:szCs w:val="18"/>
          <w:lang w:eastAsia="ru-RU"/>
        </w:rPr>
      </w:pPr>
      <w:r w:rsidRPr="00555F50">
        <w:rPr>
          <w:rFonts w:ascii="Times New Roman" w:eastAsia="Times New Roman" w:hAnsi="Times New Roman" w:cs="Times New Roman"/>
          <w:sz w:val="18"/>
          <w:szCs w:val="18"/>
          <w:lang w:eastAsia="ru-RU"/>
        </w:rPr>
        <w:t xml:space="preserve">от </w:t>
      </w:r>
      <w:proofErr w:type="gramStart"/>
      <w:r w:rsidRPr="00555F50">
        <w:rPr>
          <w:rFonts w:ascii="Times New Roman" w:eastAsia="Times New Roman" w:hAnsi="Times New Roman" w:cs="Times New Roman"/>
          <w:sz w:val="18"/>
          <w:szCs w:val="18"/>
          <w:lang w:eastAsia="ru-RU"/>
        </w:rPr>
        <w:t>« _</w:t>
      </w:r>
      <w:proofErr w:type="gramEnd"/>
      <w:r w:rsidRPr="00555F50">
        <w:rPr>
          <w:rFonts w:ascii="Times New Roman" w:eastAsia="Times New Roman" w:hAnsi="Times New Roman" w:cs="Times New Roman"/>
          <w:sz w:val="18"/>
          <w:szCs w:val="18"/>
          <w:lang w:eastAsia="ru-RU"/>
        </w:rPr>
        <w:t>____» ___________ 2021г. № ________</w:t>
      </w:r>
    </w:p>
    <w:p w:rsidR="00A47D37" w:rsidRPr="00A47D37" w:rsidRDefault="00A47D37" w:rsidP="00A47D37">
      <w:pPr>
        <w:rPr>
          <w:rFonts w:ascii="Times New Roman" w:hAnsi="Times New Roman" w:cs="Times New Roman"/>
          <w:sz w:val="24"/>
          <w:szCs w:val="24"/>
        </w:rPr>
      </w:pPr>
    </w:p>
    <w:p w:rsidR="00A47D37" w:rsidRPr="00555F50" w:rsidRDefault="00A47D37" w:rsidP="00A47D37">
      <w:pPr>
        <w:widowControl w:val="0"/>
        <w:autoSpaceDE w:val="0"/>
        <w:autoSpaceDN w:val="0"/>
        <w:adjustRightInd w:val="0"/>
        <w:jc w:val="center"/>
        <w:rPr>
          <w:rFonts w:ascii="Times New Roman" w:hAnsi="Times New Roman" w:cs="Times New Roman"/>
          <w:sz w:val="26"/>
          <w:szCs w:val="26"/>
        </w:rPr>
      </w:pPr>
      <w:r w:rsidRPr="00555F50">
        <w:rPr>
          <w:rFonts w:ascii="Times New Roman" w:hAnsi="Times New Roman" w:cs="Times New Roman"/>
          <w:sz w:val="26"/>
          <w:szCs w:val="26"/>
        </w:rPr>
        <w:t>БЛОК-СХЕМА</w:t>
      </w:r>
    </w:p>
    <w:p w:rsidR="00A47D37" w:rsidRPr="00555F50" w:rsidRDefault="00A47D37" w:rsidP="00A47D37">
      <w:pPr>
        <w:widowControl w:val="0"/>
        <w:autoSpaceDE w:val="0"/>
        <w:autoSpaceDN w:val="0"/>
        <w:adjustRightInd w:val="0"/>
        <w:jc w:val="center"/>
        <w:rPr>
          <w:rFonts w:ascii="Times New Roman" w:hAnsi="Times New Roman" w:cs="Times New Roman"/>
          <w:sz w:val="26"/>
          <w:szCs w:val="26"/>
        </w:rPr>
      </w:pPr>
      <w:r w:rsidRPr="00555F50">
        <w:rPr>
          <w:rFonts w:ascii="Times New Roman" w:hAnsi="Times New Roman" w:cs="Times New Roman"/>
          <w:sz w:val="26"/>
          <w:szCs w:val="26"/>
        </w:rPr>
        <w:t>Порядка осуществления административных процедур (действий) в электронной форме, в том числе с использованием ЕПГУ и (или) РПГУ</w:t>
      </w: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71552" behindDoc="0" locked="0" layoutInCell="1" allowOverlap="1" wp14:anchorId="2010B715" wp14:editId="3C4C6BEF">
                <wp:simplePos x="0" y="0"/>
                <wp:positionH relativeFrom="column">
                  <wp:posOffset>1579245</wp:posOffset>
                </wp:positionH>
                <wp:positionV relativeFrom="paragraph">
                  <wp:posOffset>7620</wp:posOffset>
                </wp:positionV>
                <wp:extent cx="2881630" cy="347345"/>
                <wp:effectExtent l="0" t="0" r="13970" b="14605"/>
                <wp:wrapNone/>
                <wp:docPr id="20"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1630" cy="347345"/>
                        </a:xfrm>
                        <a:prstGeom prst="rect">
                          <a:avLst/>
                        </a:prstGeom>
                        <a:solidFill>
                          <a:sysClr val="window" lastClr="FFFFFF"/>
                        </a:solidFill>
                        <a:ln w="9525" cap="flat" cmpd="sng" algn="ctr">
                          <a:solidFill>
                            <a:sysClr val="windowText" lastClr="000000"/>
                          </a:solidFill>
                          <a:prstDash val="solid"/>
                        </a:ln>
                        <a:effectLst/>
                      </wps:spPr>
                      <wps:txbx>
                        <w:txbxContent>
                          <w:p w:rsidR="00A47D37" w:rsidRPr="002B196B" w:rsidRDefault="00A47D37" w:rsidP="00A47D37">
                            <w:pPr>
                              <w:jc w:val="center"/>
                              <w:rPr>
                                <w:sz w:val="24"/>
                                <w:szCs w:val="24"/>
                              </w:rPr>
                            </w:pPr>
                            <w:r w:rsidRPr="002B196B">
                              <w:rPr>
                                <w:sz w:val="24"/>
                                <w:szCs w:val="24"/>
                              </w:rPr>
                              <w:t>Регистрация заявителя в ЕСИА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10B715" id="Прямоугольник 20" o:spid="_x0000_s1032" style="position:absolute;left:0;text-align:left;margin-left:124.35pt;margin-top:.6pt;width:226.9pt;height:2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" fillcolor="window" strokecolor="windowText">
                <v:path arrowok="t"/>
                <v:textbox>
                  <w:txbxContent>
                    <w:p w:rsidR="00A47D37" w:rsidRPr="002B196B" w:rsidRDefault="00A47D37" w:rsidP="00A47D37">
                      <w:pPr>
                        <w:jc w:val="center"/>
                        <w:rPr>
                          <w:sz w:val="24"/>
                          <w:szCs w:val="24"/>
                        </w:rPr>
                      </w:pPr>
                      <w:r w:rsidRPr="002B196B">
                        <w:rPr>
                          <w:sz w:val="24"/>
                          <w:szCs w:val="24"/>
                        </w:rPr>
                        <w:t>Регистрация заявителя в ЕСИА</w:t>
                      </w:r>
                    </w:p>
                  </w:txbxContent>
                </v:textbox>
              </v:rect>
            </w:pict>
          </mc:Fallback>
        </mc:AlternateContent>
      </w: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72576" behindDoc="0" locked="0" layoutInCell="1" allowOverlap="1" wp14:anchorId="5AD58F5B" wp14:editId="4DE9869A">
                <wp:simplePos x="0" y="0"/>
                <wp:positionH relativeFrom="page">
                  <wp:align>center</wp:align>
                </wp:positionH>
                <wp:positionV relativeFrom="paragraph">
                  <wp:posOffset>132715</wp:posOffset>
                </wp:positionV>
                <wp:extent cx="11430" cy="290195"/>
                <wp:effectExtent l="76200" t="0" r="64770" b="5270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9019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page">
                  <wp14:pctHeight>0</wp14:pctHeight>
                </wp14:sizeRelV>
              </wp:anchor>
            </w:drawing>
          </mc:Choice>
          <mc:Fallback>
            <w:pict>
              <v:shapetype w14:anchorId="008EF89F" id="_x0000_t32" coordsize="21600,21600" o:spt="32" o:oned="t" path="m,l21600,21600e" filled="f">
                <v:path arrowok="t" fillok="f" o:connecttype="none"/>
                <o:lock v:ext="edit" shapetype="t"/>
              </v:shapetype>
              <v:shape id="Прямая со стрелкой 19" o:spid="_x0000_s1026" type="#_x0000_t32" style="position:absolute;margin-left:0;margin-top:10.45pt;width:.9pt;height:22.85pt;flip:x;z-index:251672576;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">
                <v:stroke endarrow="block"/>
                <o:lock v:ext="edit" shapetype="f"/>
                <w10:wrap anchorx="page"/>
              </v:shape>
            </w:pict>
          </mc:Fallback>
        </mc:AlternateContent>
      </w: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73600" behindDoc="0" locked="0" layoutInCell="1" allowOverlap="1" wp14:anchorId="12DD950B" wp14:editId="59AB8B54">
                <wp:simplePos x="0" y="0"/>
                <wp:positionH relativeFrom="column">
                  <wp:posOffset>1216025</wp:posOffset>
                </wp:positionH>
                <wp:positionV relativeFrom="paragraph">
                  <wp:posOffset>10795</wp:posOffset>
                </wp:positionV>
                <wp:extent cx="3750310" cy="520700"/>
                <wp:effectExtent l="0" t="0" r="21590" b="12700"/>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750310" cy="520700"/>
                        </a:xfrm>
                        <a:prstGeom prst="rect">
                          <a:avLst/>
                        </a:prstGeom>
                        <a:solidFill>
                          <a:sysClr val="window" lastClr="FFFFFF"/>
                        </a:solidFill>
                        <a:ln w="9525" cap="flat" cmpd="sng" algn="ctr">
                          <a:solidFill>
                            <a:sysClr val="windowText" lastClr="000000"/>
                          </a:solidFill>
                          <a:prstDash val="solid"/>
                        </a:ln>
                        <a:effectLst/>
                      </wps:spPr>
                      <wps:txbx>
                        <w:txbxContent>
                          <w:p w:rsidR="00A47D37" w:rsidRPr="002B196B" w:rsidRDefault="00A47D37" w:rsidP="00A47D37">
                            <w:pPr>
                              <w:jc w:val="center"/>
                              <w:rPr>
                                <w:sz w:val="24"/>
                                <w:szCs w:val="24"/>
                              </w:rPr>
                            </w:pPr>
                            <w:r w:rsidRPr="002B196B">
                              <w:rPr>
                                <w:sz w:val="24"/>
                                <w:szCs w:val="24"/>
                              </w:rPr>
                              <w:t xml:space="preserve">Подача запроса в электронной форме через </w:t>
                            </w:r>
                            <w:r w:rsidRPr="005F2005">
                              <w:rPr>
                                <w:sz w:val="24"/>
                                <w:szCs w:val="24"/>
                              </w:rPr>
                              <w:t>ЕПГУ и (или)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DD950B" id="Прямоугольник 18" o:spid="_x0000_s1033" style="position:absolute;left:0;text-align:left;margin-left:95.75pt;margin-top:.85pt;width:295.3pt;height:4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" fillcolor="window" strokecolor="windowText">
                <v:path arrowok="t"/>
                <v:textbox>
                  <w:txbxContent>
                    <w:p w:rsidR="00A47D37" w:rsidRPr="002B196B" w:rsidRDefault="00A47D37" w:rsidP="00A47D37">
                      <w:pPr>
                        <w:jc w:val="center"/>
                        <w:rPr>
                          <w:sz w:val="24"/>
                          <w:szCs w:val="24"/>
                        </w:rPr>
                      </w:pPr>
                      <w:r w:rsidRPr="002B196B">
                        <w:rPr>
                          <w:sz w:val="24"/>
                          <w:szCs w:val="24"/>
                        </w:rPr>
                        <w:t xml:space="preserve">Подача запроса в электронной форме через </w:t>
                      </w:r>
                      <w:r w:rsidRPr="005F2005">
                        <w:rPr>
                          <w:sz w:val="24"/>
                          <w:szCs w:val="24"/>
                        </w:rPr>
                        <w:t>ЕПГУ и (или) РПГУ</w:t>
                      </w:r>
                    </w:p>
                  </w:txbxContent>
                </v:textbox>
              </v:rect>
            </w:pict>
          </mc:Fallback>
        </mc:AlternateContent>
      </w: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74624" behindDoc="0" locked="0" layoutInCell="1" allowOverlap="1" wp14:anchorId="250D0888" wp14:editId="000D1C48">
                <wp:simplePos x="0" y="0"/>
                <wp:positionH relativeFrom="page">
                  <wp:align>center</wp:align>
                </wp:positionH>
                <wp:positionV relativeFrom="paragraph">
                  <wp:posOffset>76200</wp:posOffset>
                </wp:positionV>
                <wp:extent cx="11430" cy="290195"/>
                <wp:effectExtent l="76200" t="0" r="64770" b="52705"/>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9019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5249264" id="Прямая со стрелкой 17" o:spid="_x0000_s1026" type="#_x0000_t32" style="position:absolute;margin-left:0;margin-top:6pt;width:.9pt;height:22.85pt;flip:x;z-index:25167462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">
                <v:stroke endarrow="block"/>
                <o:lock v:ext="edit" shapetype="f"/>
                <w10:wrap anchorx="page"/>
              </v:shape>
            </w:pict>
          </mc:Fallback>
        </mc:AlternateContent>
      </w: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75648" behindDoc="0" locked="0" layoutInCell="1" allowOverlap="1" wp14:anchorId="1202A597" wp14:editId="0A974483">
                <wp:simplePos x="0" y="0"/>
                <wp:positionH relativeFrom="margin">
                  <wp:align>center</wp:align>
                </wp:positionH>
                <wp:positionV relativeFrom="paragraph">
                  <wp:posOffset>8255</wp:posOffset>
                </wp:positionV>
                <wp:extent cx="5661660" cy="902970"/>
                <wp:effectExtent l="0" t="0" r="15240" b="1143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61660" cy="902970"/>
                        </a:xfrm>
                        <a:prstGeom prst="rect">
                          <a:avLst/>
                        </a:prstGeom>
                        <a:solidFill>
                          <a:sysClr val="window" lastClr="FFFFFF"/>
                        </a:solidFill>
                        <a:ln w="9525" cap="flat" cmpd="sng" algn="ctr">
                          <a:solidFill>
                            <a:sysClr val="windowText" lastClr="000000"/>
                          </a:solidFill>
                          <a:prstDash val="solid"/>
                        </a:ln>
                        <a:effectLst/>
                      </wps:spPr>
                      <wps:txbx>
                        <w:txbxContent>
                          <w:p w:rsidR="00A47D37" w:rsidRPr="002B196B" w:rsidRDefault="00A47D37" w:rsidP="00A47D37">
                            <w:pPr>
                              <w:jc w:val="center"/>
                              <w:rPr>
                                <w:sz w:val="24"/>
                                <w:szCs w:val="24"/>
                              </w:rPr>
                            </w:pPr>
                            <w:r w:rsidRPr="002B196B">
                              <w:rPr>
                                <w:sz w:val="24"/>
                                <w:szCs w:val="24"/>
                              </w:rPr>
                              <w:t>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2A597" id="Прямоугольник 16" o:spid="_x0000_s1034" style="position:absolute;left:0;text-align:left;margin-left:0;margin-top:.65pt;width:445.8pt;height:71.1pt;z-index:251675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" fillcolor="window" strokecolor="windowText">
                <v:path arrowok="t"/>
                <v:textbox>
                  <w:txbxContent>
                    <w:p w:rsidR="00A47D37" w:rsidRPr="002B196B" w:rsidRDefault="00A47D37" w:rsidP="00A47D37">
                      <w:pPr>
                        <w:jc w:val="center"/>
                        <w:rPr>
                          <w:sz w:val="24"/>
                          <w:szCs w:val="24"/>
                        </w:rPr>
                      </w:pPr>
                      <w:r w:rsidRPr="002B196B">
                        <w:rPr>
                          <w:sz w:val="24"/>
                          <w:szCs w:val="24"/>
                        </w:rPr>
                        <w:t>Осуществление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путем направления межведомственных запросов и получения ответов на них</w:t>
                      </w:r>
                    </w:p>
                  </w:txbxContent>
                </v:textbox>
                <w10:wrap anchorx="margin"/>
              </v:rect>
            </w:pict>
          </mc:Fallback>
        </mc:AlternateContent>
      </w: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77696" behindDoc="0" locked="0" layoutInCell="1" allowOverlap="1" wp14:anchorId="682C0EA0" wp14:editId="7D3A113E">
                <wp:simplePos x="0" y="0"/>
                <wp:positionH relativeFrom="column">
                  <wp:posOffset>3112135</wp:posOffset>
                </wp:positionH>
                <wp:positionV relativeFrom="paragraph">
                  <wp:posOffset>174625</wp:posOffset>
                </wp:positionV>
                <wp:extent cx="11430" cy="290195"/>
                <wp:effectExtent l="76200" t="0" r="64770" b="5270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1430" cy="290195"/>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6E35C798" id="Прямая со стрелкой 15" o:spid="_x0000_s1026" type="#_x0000_t32" style="position:absolute;margin-left:245.05pt;margin-top:13.75pt;width:.9pt;height:22.85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">
                <v:stroke endarrow="block"/>
                <o:lock v:ext="edit" shapetype="f"/>
              </v:shape>
            </w:pict>
          </mc:Fallback>
        </mc:AlternateContent>
      </w: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76672" behindDoc="0" locked="0" layoutInCell="1" allowOverlap="1" wp14:anchorId="37B46E96" wp14:editId="20033C19">
                <wp:simplePos x="0" y="0"/>
                <wp:positionH relativeFrom="page">
                  <wp:align>center</wp:align>
                </wp:positionH>
                <wp:positionV relativeFrom="paragraph">
                  <wp:posOffset>31750</wp:posOffset>
                </wp:positionV>
                <wp:extent cx="3034665" cy="1137920"/>
                <wp:effectExtent l="0" t="0" r="13335" b="2413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4665" cy="1137920"/>
                        </a:xfrm>
                        <a:prstGeom prst="rect">
                          <a:avLst/>
                        </a:prstGeom>
                        <a:solidFill>
                          <a:sysClr val="window" lastClr="FFFFFF"/>
                        </a:solidFill>
                        <a:ln w="9525" cap="flat" cmpd="sng" algn="ctr">
                          <a:solidFill>
                            <a:sysClr val="windowText" lastClr="000000"/>
                          </a:solidFill>
                          <a:prstDash val="solid"/>
                        </a:ln>
                        <a:effectLst/>
                      </wps:spPr>
                      <wps:txbx>
                        <w:txbxContent>
                          <w:p w:rsidR="00A47D37" w:rsidRPr="002B196B" w:rsidRDefault="00A47D37" w:rsidP="00A47D37">
                            <w:pPr>
                              <w:jc w:val="center"/>
                              <w:rPr>
                                <w:sz w:val="24"/>
                                <w:szCs w:val="24"/>
                              </w:rPr>
                            </w:pPr>
                            <w:r w:rsidRPr="002B196B">
                              <w:rPr>
                                <w:sz w:val="24"/>
                                <w:szCs w:val="24"/>
                              </w:rPr>
                              <w:t xml:space="preserve">Обеспечение возможности получения информации о ходе предоставления муниципальной услуги на </w:t>
                            </w:r>
                            <w:r w:rsidRPr="005F2005">
                              <w:rPr>
                                <w:sz w:val="24"/>
                                <w:szCs w:val="24"/>
                              </w:rPr>
                              <w:t>ЕПГУ и (или)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46E96" id="Прямоугольник 14" o:spid="_x0000_s1035" style="position:absolute;left:0;text-align:left;margin-left:0;margin-top:2.5pt;width:238.95pt;height:89.6pt;z-index:25167667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" fillcolor="window" strokecolor="windowText">
                <v:path arrowok="t"/>
                <v:textbox>
                  <w:txbxContent>
                    <w:p w:rsidR="00A47D37" w:rsidRPr="002B196B" w:rsidRDefault="00A47D37" w:rsidP="00A47D37">
                      <w:pPr>
                        <w:jc w:val="center"/>
                        <w:rPr>
                          <w:sz w:val="24"/>
                          <w:szCs w:val="24"/>
                        </w:rPr>
                      </w:pPr>
                      <w:r w:rsidRPr="002B196B">
                        <w:rPr>
                          <w:sz w:val="24"/>
                          <w:szCs w:val="24"/>
                        </w:rPr>
                        <w:t xml:space="preserve">Обеспечение возможности получения информации о ходе предоставления муниципальной услуги на </w:t>
                      </w:r>
                      <w:r w:rsidRPr="005F2005">
                        <w:rPr>
                          <w:sz w:val="24"/>
                          <w:szCs w:val="24"/>
                        </w:rPr>
                        <w:t>ЕПГУ и (или) РПГУ</w:t>
                      </w:r>
                    </w:p>
                  </w:txbxContent>
                </v:textbox>
                <w10:wrap anchorx="page"/>
              </v:rect>
            </w:pict>
          </mc:Fallback>
        </mc:AlternateContent>
      </w: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rPr>
        <w:t xml:space="preserve">              </w:t>
      </w: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299" distR="114299" simplePos="0" relativeHeight="251679744" behindDoc="0" locked="0" layoutInCell="1" allowOverlap="1" wp14:anchorId="37254920" wp14:editId="2C731363">
                <wp:simplePos x="0" y="0"/>
                <wp:positionH relativeFrom="page">
                  <wp:align>center</wp:align>
                </wp:positionH>
                <wp:positionV relativeFrom="paragraph">
                  <wp:posOffset>5080</wp:posOffset>
                </wp:positionV>
                <wp:extent cx="0" cy="312420"/>
                <wp:effectExtent l="76200" t="0" r="57150" b="4953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12420"/>
                        </a:xfrm>
                        <a:prstGeom prst="straightConnector1">
                          <a:avLst/>
                        </a:prstGeom>
                        <a:noFill/>
                        <a:ln w="9525" cap="flat" cmpd="sng" algn="ctr">
                          <a:solidFill>
                            <a:sysClr val="windowText" lastClr="000000">
                              <a:shade val="95000"/>
                              <a:satMod val="105000"/>
                            </a:sysClr>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435A041" id="Прямая со стрелкой 13" o:spid="_x0000_s1026" type="#_x0000_t32" style="position:absolute;margin-left:0;margin-top:.4pt;width:0;height:24.6pt;z-index:251679744;visibility:visible;mso-wrap-style:square;mso-width-percent:0;mso-height-percent:0;mso-wrap-distance-left:3.17497mm;mso-wrap-distance-top:0;mso-wrap-distance-right:3.17497mm;mso-wrap-distance-bottom:0;mso-position-horizontal:center;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">
                <v:stroke endarrow="block"/>
                <o:lock v:ext="edit" shapetype="f"/>
                <w10:wrap anchorx="page"/>
              </v:shape>
            </w:pict>
          </mc:Fallback>
        </mc:AlternateContent>
      </w:r>
    </w:p>
    <w:p w:rsidR="00A47D37" w:rsidRPr="00A47D37" w:rsidRDefault="00A47D37" w:rsidP="00A47D37">
      <w:pPr>
        <w:autoSpaceDE w:val="0"/>
        <w:autoSpaceDN w:val="0"/>
        <w:adjustRightInd w:val="0"/>
        <w:jc w:val="both"/>
        <w:rPr>
          <w:rFonts w:ascii="Times New Roman" w:hAnsi="Times New Roman" w:cs="Times New Roman"/>
        </w:rPr>
      </w:pPr>
      <w:r w:rsidRPr="00A47D37">
        <w:rPr>
          <w:rFonts w:ascii="Times New Roman" w:hAnsi="Times New Roman" w:cs="Times New Roman"/>
          <w:noProof/>
          <w:lang w:eastAsia="ru-RU"/>
        </w:rPr>
        <mc:AlternateContent>
          <mc:Choice Requires="wps">
            <w:drawing>
              <wp:anchor distT="0" distB="0" distL="114300" distR="114300" simplePos="0" relativeHeight="251678720" behindDoc="0" locked="0" layoutInCell="1" allowOverlap="1" wp14:anchorId="55BB90BC" wp14:editId="17AC58FC">
                <wp:simplePos x="0" y="0"/>
                <wp:positionH relativeFrom="page">
                  <wp:align>center</wp:align>
                </wp:positionH>
                <wp:positionV relativeFrom="paragraph">
                  <wp:posOffset>146685</wp:posOffset>
                </wp:positionV>
                <wp:extent cx="4025900" cy="1307465"/>
                <wp:effectExtent l="0" t="0" r="12700" b="2603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25900" cy="1307465"/>
                        </a:xfrm>
                        <a:prstGeom prst="rect">
                          <a:avLst/>
                        </a:prstGeom>
                        <a:solidFill>
                          <a:sysClr val="window" lastClr="FFFFFF"/>
                        </a:solidFill>
                        <a:ln w="9525" cap="flat" cmpd="sng" algn="ctr">
                          <a:solidFill>
                            <a:sysClr val="windowText" lastClr="000000"/>
                          </a:solidFill>
                          <a:prstDash val="solid"/>
                        </a:ln>
                        <a:effectLst/>
                      </wps:spPr>
                      <wps:txbx>
                        <w:txbxContent>
                          <w:p w:rsidR="00A47D37" w:rsidRPr="002B196B" w:rsidRDefault="00A47D37" w:rsidP="00A47D37">
                            <w:pPr>
                              <w:jc w:val="center"/>
                              <w:rPr>
                                <w:sz w:val="24"/>
                                <w:szCs w:val="24"/>
                              </w:rPr>
                            </w:pPr>
                            <w:r w:rsidRPr="002B196B">
                              <w:rPr>
                                <w:sz w:val="24"/>
                                <w:szCs w:val="24"/>
                              </w:rPr>
                              <w:t xml:space="preserve">Направление заявителю результата муниципальной услуги в виде электронного документа в личный кабинет на </w:t>
                            </w:r>
                            <w:r w:rsidRPr="005F2005">
                              <w:rPr>
                                <w:sz w:val="24"/>
                                <w:szCs w:val="24"/>
                              </w:rPr>
                              <w:t>ЕПГУ и (или) РПГУ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55BB90BC" id="Прямоугольник 12" o:spid="_x0000_s1036" style="position:absolute;left:0;text-align:left;margin-left:0;margin-top:11.55pt;width:317pt;height:102.95pt;z-index:2516787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" fillcolor="window" strokecolor="windowText">
                <v:path arrowok="t"/>
                <v:textbox>
                  <w:txbxContent>
                    <w:p w:rsidR="00A47D37" w:rsidRPr="002B196B" w:rsidRDefault="00A47D37" w:rsidP="00A47D37">
                      <w:pPr>
                        <w:jc w:val="center"/>
                        <w:rPr>
                          <w:sz w:val="24"/>
                          <w:szCs w:val="24"/>
                        </w:rPr>
                      </w:pPr>
                      <w:r w:rsidRPr="002B196B">
                        <w:rPr>
                          <w:sz w:val="24"/>
                          <w:szCs w:val="24"/>
                        </w:rPr>
                        <w:t xml:space="preserve">Направление заявителю результата муниципальной услуги в виде электронного документа в личный кабинет на </w:t>
                      </w:r>
                      <w:r w:rsidRPr="005F2005">
                        <w:rPr>
                          <w:sz w:val="24"/>
                          <w:szCs w:val="24"/>
                        </w:rPr>
                        <w:t>ЕПГУ и (или) РПГУ</w:t>
                      </w:r>
                    </w:p>
                  </w:txbxContent>
                </v:textbox>
                <w10:wrap anchorx="page"/>
              </v:rect>
            </w:pict>
          </mc:Fallback>
        </mc:AlternateContent>
      </w: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p>
    <w:p w:rsidR="00A47D37" w:rsidRPr="00A47D37" w:rsidRDefault="00A47D37" w:rsidP="00A47D37">
      <w:pPr>
        <w:autoSpaceDE w:val="0"/>
        <w:autoSpaceDN w:val="0"/>
        <w:adjustRightInd w:val="0"/>
        <w:jc w:val="both"/>
        <w:rPr>
          <w:rFonts w:ascii="Times New Roman" w:hAnsi="Times New Roman" w:cs="Times New Roman"/>
        </w:rPr>
      </w:pPr>
    </w:p>
    <w:p w:rsidR="00A47D37" w:rsidRDefault="00A47D37" w:rsidP="00A47D37">
      <w:pPr>
        <w:spacing w:after="0" w:line="240" w:lineRule="auto"/>
        <w:ind w:left="4535"/>
        <w:rPr>
          <w:rFonts w:ascii="Times New Roman" w:eastAsia="Times New Roman" w:hAnsi="Times New Roman" w:cs="Times New Roman"/>
          <w:sz w:val="20"/>
          <w:szCs w:val="20"/>
          <w:lang w:eastAsia="ru-RU"/>
        </w:rPr>
      </w:pPr>
    </w:p>
    <w:p w:rsidR="00A47D37" w:rsidRDefault="00A47D37" w:rsidP="00A47D37">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Приложение № 10</w:t>
      </w:r>
    </w:p>
    <w:p w:rsidR="00D74BC3" w:rsidRPr="00A47D37" w:rsidRDefault="00D74BC3" w:rsidP="00A47D37">
      <w:pPr>
        <w:spacing w:after="0" w:line="240" w:lineRule="auto"/>
        <w:ind w:left="4535"/>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Приложение №10</w:t>
      </w:r>
      <w:bookmarkStart w:id="12" w:name="_GoBack"/>
      <w:bookmarkEnd w:id="12"/>
    </w:p>
    <w:p w:rsidR="00A47D37" w:rsidRPr="00A47D37" w:rsidRDefault="00A47D37" w:rsidP="00A47D37">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к Административному регламенту «</w:t>
      </w:r>
      <w:sdt>
        <w:sdtPr>
          <w:rPr>
            <w:rFonts w:ascii="Times New Roman" w:eastAsia="Times New Roman" w:hAnsi="Times New Roman" w:cs="Times New Roman"/>
            <w:sz w:val="20"/>
            <w:szCs w:val="20"/>
            <w:lang w:eastAsia="ru-RU"/>
          </w:rPr>
          <w:id w:val="1878115112"/>
          <w:placeholder>
            <w:docPart w:val="47C69143DA644348891FC1EB6E97F1E6"/>
          </w:placeholder>
        </w:sdtPr>
        <w:sdtEndPr/>
        <w:sdtContent>
          <w:r w:rsidRPr="00A47D37">
            <w:rPr>
              <w:rFonts w:ascii="Times New Roman" w:eastAsia="Times New Roman" w:hAnsi="Times New Roman" w:cs="Times New Roman"/>
              <w:sz w:val="20"/>
              <w:szCs w:val="20"/>
              <w:lang w:eastAsia="ru-RU"/>
            </w:rPr>
            <w:t xml:space="preserve">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sdtContent>
      </w:sdt>
      <w:r w:rsidRPr="00A47D37">
        <w:rPr>
          <w:rFonts w:ascii="Times New Roman" w:eastAsia="Times New Roman" w:hAnsi="Times New Roman" w:cs="Times New Roman"/>
          <w:sz w:val="20"/>
          <w:szCs w:val="20"/>
          <w:lang w:eastAsia="ru-RU"/>
        </w:rPr>
        <w:t xml:space="preserve">утвержденному Постановлением </w:t>
      </w:r>
    </w:p>
    <w:p w:rsidR="00A47D37" w:rsidRPr="00A47D37" w:rsidRDefault="00A47D37" w:rsidP="00A47D37">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Администрации</w:t>
      </w:r>
    </w:p>
    <w:p w:rsidR="00A47D37" w:rsidRPr="00A47D37" w:rsidRDefault="00A47D37" w:rsidP="00A47D37">
      <w:pPr>
        <w:spacing w:after="0" w:line="240" w:lineRule="auto"/>
        <w:ind w:left="4535"/>
        <w:rPr>
          <w:rFonts w:ascii="Times New Roman" w:eastAsia="Times New Roman" w:hAnsi="Times New Roman" w:cs="Times New Roman"/>
          <w:sz w:val="20"/>
          <w:szCs w:val="20"/>
          <w:lang w:eastAsia="ru-RU"/>
        </w:rPr>
      </w:pPr>
      <w:r w:rsidRPr="00A47D37">
        <w:rPr>
          <w:rFonts w:ascii="Times New Roman" w:eastAsia="Times New Roman" w:hAnsi="Times New Roman" w:cs="Times New Roman"/>
          <w:sz w:val="20"/>
          <w:szCs w:val="20"/>
          <w:lang w:eastAsia="ru-RU"/>
        </w:rPr>
        <w:t xml:space="preserve">от </w:t>
      </w:r>
      <w:proofErr w:type="gramStart"/>
      <w:r w:rsidRPr="00A47D37">
        <w:rPr>
          <w:rFonts w:ascii="Times New Roman" w:eastAsia="Times New Roman" w:hAnsi="Times New Roman" w:cs="Times New Roman"/>
          <w:sz w:val="20"/>
          <w:szCs w:val="20"/>
          <w:lang w:eastAsia="ru-RU"/>
        </w:rPr>
        <w:t>« _</w:t>
      </w:r>
      <w:proofErr w:type="gramEnd"/>
      <w:r w:rsidRPr="00A47D37">
        <w:rPr>
          <w:rFonts w:ascii="Times New Roman" w:eastAsia="Times New Roman" w:hAnsi="Times New Roman" w:cs="Times New Roman"/>
          <w:sz w:val="20"/>
          <w:szCs w:val="20"/>
          <w:lang w:eastAsia="ru-RU"/>
        </w:rPr>
        <w:t>____» ___________ 2021г. № ________</w:t>
      </w:r>
    </w:p>
    <w:p w:rsidR="00A47D37" w:rsidRPr="00A47D37" w:rsidRDefault="00A47D37" w:rsidP="00A47D37">
      <w:pPr>
        <w:jc w:val="both"/>
        <w:rPr>
          <w:rFonts w:ascii="Times New Roman" w:hAnsi="Times New Roman" w:cs="Times New Roman"/>
          <w:sz w:val="24"/>
          <w:szCs w:val="24"/>
        </w:rPr>
      </w:pPr>
    </w:p>
    <w:p w:rsidR="00A47D37" w:rsidRPr="00A47D37" w:rsidRDefault="00A47D37" w:rsidP="00A47D37">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ФОРМА РАСПИСКА</w:t>
      </w:r>
    </w:p>
    <w:p w:rsidR="00A47D37" w:rsidRPr="00A47D37" w:rsidRDefault="00A47D37" w:rsidP="00A47D37">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в получении документов, приложенных</w:t>
      </w:r>
    </w:p>
    <w:p w:rsidR="00A47D37" w:rsidRPr="00A47D37" w:rsidRDefault="00A47D37" w:rsidP="00A47D37">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 xml:space="preserve">к заявлению </w:t>
      </w:r>
    </w:p>
    <w:p w:rsidR="00A47D37" w:rsidRPr="00A47D37" w:rsidRDefault="00A47D37" w:rsidP="00A47D37">
      <w:pPr>
        <w:pStyle w:val="ConsPlusNormal"/>
        <w:jc w:val="both"/>
        <w:rPr>
          <w:rFonts w:ascii="Times New Roman" w:hAnsi="Times New Roman" w:cs="Times New Roman"/>
          <w:sz w:val="24"/>
          <w:szCs w:val="24"/>
        </w:rPr>
      </w:pPr>
    </w:p>
    <w:p w:rsidR="00A47D37" w:rsidRPr="00A47D37" w:rsidRDefault="00A47D37" w:rsidP="00A47D37">
      <w:pPr>
        <w:pStyle w:val="ConsPlusNormal"/>
        <w:ind w:firstLine="540"/>
        <w:jc w:val="both"/>
        <w:rPr>
          <w:rFonts w:ascii="Times New Roman" w:hAnsi="Times New Roman" w:cs="Times New Roman"/>
          <w:sz w:val="24"/>
          <w:szCs w:val="24"/>
        </w:rPr>
      </w:pPr>
      <w:r w:rsidRPr="00A47D37">
        <w:rPr>
          <w:rFonts w:ascii="Times New Roman" w:hAnsi="Times New Roman" w:cs="Times New Roman"/>
          <w:sz w:val="24"/>
          <w:szCs w:val="24"/>
        </w:rPr>
        <w:t>Вместе с заявлением приняты следующие документы:</w:t>
      </w:r>
    </w:p>
    <w:p w:rsidR="00A47D37" w:rsidRPr="00A47D37" w:rsidRDefault="00A47D37" w:rsidP="00A47D37">
      <w:pPr>
        <w:pStyle w:val="ConsPlusNormal"/>
        <w:jc w:val="both"/>
        <w:rPr>
          <w:rFonts w:ascii="Times New Roman" w:hAnsi="Times New Roman" w:cs="Times New Roman"/>
          <w:sz w:val="24"/>
          <w:szCs w:val="24"/>
        </w:rPr>
      </w:pPr>
    </w:p>
    <w:tbl>
      <w:tblPr>
        <w:tblW w:w="958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5329"/>
        <w:gridCol w:w="1247"/>
        <w:gridCol w:w="850"/>
        <w:gridCol w:w="1644"/>
      </w:tblGrid>
      <w:tr w:rsidR="00A47D37" w:rsidRPr="00A47D37" w:rsidTr="00F639F6">
        <w:tc>
          <w:tcPr>
            <w:tcW w:w="510" w:type="dxa"/>
            <w:vMerge w:val="restart"/>
            <w:vAlign w:val="center"/>
          </w:tcPr>
          <w:p w:rsidR="00A47D37" w:rsidRPr="00A47D37" w:rsidRDefault="00A47D37" w:rsidP="00F639F6">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п/п</w:t>
            </w:r>
          </w:p>
        </w:tc>
        <w:tc>
          <w:tcPr>
            <w:tcW w:w="9070" w:type="dxa"/>
            <w:gridSpan w:val="4"/>
          </w:tcPr>
          <w:p w:rsidR="00A47D37" w:rsidRPr="00A47D37" w:rsidRDefault="00A47D37" w:rsidP="00F639F6">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Документ</w:t>
            </w:r>
          </w:p>
        </w:tc>
      </w:tr>
      <w:tr w:rsidR="00A47D37" w:rsidRPr="00A47D37" w:rsidTr="00F639F6">
        <w:tc>
          <w:tcPr>
            <w:tcW w:w="510" w:type="dxa"/>
            <w:vMerge/>
          </w:tcPr>
          <w:p w:rsidR="00A47D37" w:rsidRPr="00A47D37" w:rsidRDefault="00A47D37" w:rsidP="00F639F6">
            <w:pPr>
              <w:rPr>
                <w:rFonts w:ascii="Times New Roman" w:hAnsi="Times New Roman" w:cs="Times New Roman"/>
                <w:sz w:val="24"/>
                <w:szCs w:val="24"/>
              </w:rPr>
            </w:pPr>
          </w:p>
        </w:tc>
        <w:tc>
          <w:tcPr>
            <w:tcW w:w="5329" w:type="dxa"/>
            <w:vAlign w:val="center"/>
          </w:tcPr>
          <w:p w:rsidR="00A47D37" w:rsidRPr="00A47D37" w:rsidRDefault="00A47D37" w:rsidP="00F639F6">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Вид</w:t>
            </w:r>
          </w:p>
        </w:tc>
        <w:tc>
          <w:tcPr>
            <w:tcW w:w="1247" w:type="dxa"/>
            <w:vAlign w:val="center"/>
          </w:tcPr>
          <w:p w:rsidR="00A47D37" w:rsidRPr="00A47D37" w:rsidRDefault="00A47D37" w:rsidP="00F639F6">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Оригинал</w:t>
            </w:r>
          </w:p>
        </w:tc>
        <w:tc>
          <w:tcPr>
            <w:tcW w:w="850" w:type="dxa"/>
            <w:vAlign w:val="center"/>
          </w:tcPr>
          <w:p w:rsidR="00A47D37" w:rsidRPr="00A47D37" w:rsidRDefault="00A47D37" w:rsidP="00F639F6">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Копия</w:t>
            </w:r>
          </w:p>
        </w:tc>
        <w:tc>
          <w:tcPr>
            <w:tcW w:w="1644" w:type="dxa"/>
          </w:tcPr>
          <w:p w:rsidR="00A47D37" w:rsidRPr="00A47D37" w:rsidRDefault="00A47D37" w:rsidP="00F639F6">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Нотариально заверенная</w:t>
            </w:r>
          </w:p>
          <w:p w:rsidR="00A47D37" w:rsidRPr="00A47D37" w:rsidRDefault="00A47D37" w:rsidP="00F639F6">
            <w:pPr>
              <w:pStyle w:val="ConsPlusNormal"/>
              <w:jc w:val="center"/>
              <w:rPr>
                <w:rFonts w:ascii="Times New Roman" w:hAnsi="Times New Roman" w:cs="Times New Roman"/>
                <w:sz w:val="24"/>
                <w:szCs w:val="24"/>
              </w:rPr>
            </w:pPr>
            <w:r w:rsidRPr="00A47D37">
              <w:rPr>
                <w:rFonts w:ascii="Times New Roman" w:hAnsi="Times New Roman" w:cs="Times New Roman"/>
                <w:sz w:val="24"/>
                <w:szCs w:val="24"/>
              </w:rPr>
              <w:t>копия</w:t>
            </w:r>
          </w:p>
        </w:tc>
      </w:tr>
      <w:tr w:rsidR="00A47D37" w:rsidRPr="00A47D37" w:rsidTr="00F639F6">
        <w:tc>
          <w:tcPr>
            <w:tcW w:w="510" w:type="dxa"/>
          </w:tcPr>
          <w:p w:rsidR="00A47D37" w:rsidRPr="00A47D37" w:rsidRDefault="00A47D37" w:rsidP="00F639F6">
            <w:pPr>
              <w:pStyle w:val="ConsPlusNormal"/>
              <w:jc w:val="both"/>
              <w:rPr>
                <w:rFonts w:ascii="Times New Roman" w:hAnsi="Times New Roman" w:cs="Times New Roman"/>
                <w:sz w:val="24"/>
                <w:szCs w:val="24"/>
              </w:rPr>
            </w:pPr>
          </w:p>
        </w:tc>
        <w:tc>
          <w:tcPr>
            <w:tcW w:w="5329" w:type="dxa"/>
          </w:tcPr>
          <w:p w:rsidR="00A47D37" w:rsidRPr="00A47D37" w:rsidRDefault="00A47D37" w:rsidP="00F639F6">
            <w:pPr>
              <w:pStyle w:val="ConsPlusNormal"/>
              <w:jc w:val="both"/>
              <w:rPr>
                <w:rFonts w:ascii="Times New Roman" w:hAnsi="Times New Roman" w:cs="Times New Roman"/>
                <w:sz w:val="24"/>
                <w:szCs w:val="24"/>
              </w:rPr>
            </w:pPr>
          </w:p>
        </w:tc>
        <w:tc>
          <w:tcPr>
            <w:tcW w:w="1247" w:type="dxa"/>
          </w:tcPr>
          <w:p w:rsidR="00A47D37" w:rsidRPr="00A47D37" w:rsidRDefault="00A47D37" w:rsidP="00F639F6">
            <w:pPr>
              <w:pStyle w:val="ConsPlusNormal"/>
              <w:jc w:val="both"/>
              <w:rPr>
                <w:rFonts w:ascii="Times New Roman" w:hAnsi="Times New Roman" w:cs="Times New Roman"/>
                <w:sz w:val="24"/>
                <w:szCs w:val="24"/>
              </w:rPr>
            </w:pPr>
          </w:p>
        </w:tc>
        <w:tc>
          <w:tcPr>
            <w:tcW w:w="850" w:type="dxa"/>
          </w:tcPr>
          <w:p w:rsidR="00A47D37" w:rsidRPr="00A47D37" w:rsidRDefault="00A47D37" w:rsidP="00F639F6">
            <w:pPr>
              <w:pStyle w:val="ConsPlusNormal"/>
              <w:jc w:val="both"/>
              <w:rPr>
                <w:rFonts w:ascii="Times New Roman" w:hAnsi="Times New Roman" w:cs="Times New Roman"/>
                <w:sz w:val="24"/>
                <w:szCs w:val="24"/>
              </w:rPr>
            </w:pPr>
          </w:p>
        </w:tc>
        <w:tc>
          <w:tcPr>
            <w:tcW w:w="1644" w:type="dxa"/>
          </w:tcPr>
          <w:p w:rsidR="00A47D37" w:rsidRPr="00A47D37" w:rsidRDefault="00A47D37" w:rsidP="00F639F6">
            <w:pPr>
              <w:pStyle w:val="ConsPlusNormal"/>
              <w:jc w:val="both"/>
              <w:rPr>
                <w:rFonts w:ascii="Times New Roman" w:hAnsi="Times New Roman" w:cs="Times New Roman"/>
                <w:sz w:val="24"/>
                <w:szCs w:val="24"/>
              </w:rPr>
            </w:pPr>
          </w:p>
        </w:tc>
      </w:tr>
      <w:tr w:rsidR="00A47D37" w:rsidRPr="00A47D37" w:rsidTr="00F639F6">
        <w:tc>
          <w:tcPr>
            <w:tcW w:w="510" w:type="dxa"/>
          </w:tcPr>
          <w:p w:rsidR="00A47D37" w:rsidRPr="00A47D37" w:rsidRDefault="00A47D37" w:rsidP="00F639F6">
            <w:pPr>
              <w:pStyle w:val="ConsPlusNormal"/>
              <w:jc w:val="both"/>
              <w:rPr>
                <w:rFonts w:ascii="Times New Roman" w:hAnsi="Times New Roman" w:cs="Times New Roman"/>
                <w:sz w:val="24"/>
                <w:szCs w:val="24"/>
              </w:rPr>
            </w:pPr>
          </w:p>
        </w:tc>
        <w:tc>
          <w:tcPr>
            <w:tcW w:w="5329" w:type="dxa"/>
          </w:tcPr>
          <w:p w:rsidR="00A47D37" w:rsidRPr="00A47D37" w:rsidRDefault="00A47D37" w:rsidP="00F639F6">
            <w:pPr>
              <w:pStyle w:val="ConsPlusNormal"/>
              <w:jc w:val="both"/>
              <w:rPr>
                <w:rFonts w:ascii="Times New Roman" w:hAnsi="Times New Roman" w:cs="Times New Roman"/>
                <w:sz w:val="24"/>
                <w:szCs w:val="24"/>
              </w:rPr>
            </w:pPr>
          </w:p>
        </w:tc>
        <w:tc>
          <w:tcPr>
            <w:tcW w:w="1247" w:type="dxa"/>
          </w:tcPr>
          <w:p w:rsidR="00A47D37" w:rsidRPr="00A47D37" w:rsidRDefault="00A47D37" w:rsidP="00F639F6">
            <w:pPr>
              <w:pStyle w:val="ConsPlusNormal"/>
              <w:jc w:val="both"/>
              <w:rPr>
                <w:rFonts w:ascii="Times New Roman" w:hAnsi="Times New Roman" w:cs="Times New Roman"/>
                <w:sz w:val="24"/>
                <w:szCs w:val="24"/>
              </w:rPr>
            </w:pPr>
          </w:p>
        </w:tc>
        <w:tc>
          <w:tcPr>
            <w:tcW w:w="850" w:type="dxa"/>
          </w:tcPr>
          <w:p w:rsidR="00A47D37" w:rsidRPr="00A47D37" w:rsidRDefault="00A47D37" w:rsidP="00F639F6">
            <w:pPr>
              <w:pStyle w:val="ConsPlusNormal"/>
              <w:jc w:val="both"/>
              <w:rPr>
                <w:rFonts w:ascii="Times New Roman" w:hAnsi="Times New Roman" w:cs="Times New Roman"/>
                <w:sz w:val="24"/>
                <w:szCs w:val="24"/>
              </w:rPr>
            </w:pPr>
          </w:p>
        </w:tc>
        <w:tc>
          <w:tcPr>
            <w:tcW w:w="1644" w:type="dxa"/>
          </w:tcPr>
          <w:p w:rsidR="00A47D37" w:rsidRPr="00A47D37" w:rsidRDefault="00A47D37" w:rsidP="00F639F6">
            <w:pPr>
              <w:pStyle w:val="ConsPlusNormal"/>
              <w:jc w:val="both"/>
              <w:rPr>
                <w:rFonts w:ascii="Times New Roman" w:hAnsi="Times New Roman" w:cs="Times New Roman"/>
                <w:sz w:val="24"/>
                <w:szCs w:val="24"/>
              </w:rPr>
            </w:pPr>
          </w:p>
        </w:tc>
      </w:tr>
      <w:tr w:rsidR="00A47D37" w:rsidRPr="00A47D37" w:rsidTr="00F639F6">
        <w:tc>
          <w:tcPr>
            <w:tcW w:w="510" w:type="dxa"/>
          </w:tcPr>
          <w:p w:rsidR="00A47D37" w:rsidRPr="00A47D37" w:rsidRDefault="00A47D37" w:rsidP="00F639F6">
            <w:pPr>
              <w:pStyle w:val="ConsPlusNormal"/>
              <w:jc w:val="both"/>
              <w:rPr>
                <w:rFonts w:ascii="Times New Roman" w:hAnsi="Times New Roman" w:cs="Times New Roman"/>
                <w:sz w:val="24"/>
                <w:szCs w:val="24"/>
              </w:rPr>
            </w:pPr>
          </w:p>
        </w:tc>
        <w:tc>
          <w:tcPr>
            <w:tcW w:w="5329" w:type="dxa"/>
          </w:tcPr>
          <w:p w:rsidR="00A47D37" w:rsidRPr="00A47D37" w:rsidRDefault="00A47D37" w:rsidP="00F639F6">
            <w:pPr>
              <w:pStyle w:val="ConsPlusNormal"/>
              <w:jc w:val="both"/>
              <w:rPr>
                <w:rFonts w:ascii="Times New Roman" w:hAnsi="Times New Roman" w:cs="Times New Roman"/>
                <w:sz w:val="24"/>
                <w:szCs w:val="24"/>
              </w:rPr>
            </w:pPr>
          </w:p>
        </w:tc>
        <w:tc>
          <w:tcPr>
            <w:tcW w:w="1247" w:type="dxa"/>
          </w:tcPr>
          <w:p w:rsidR="00A47D37" w:rsidRPr="00A47D37" w:rsidRDefault="00A47D37" w:rsidP="00F639F6">
            <w:pPr>
              <w:pStyle w:val="ConsPlusNormal"/>
              <w:jc w:val="both"/>
              <w:rPr>
                <w:rFonts w:ascii="Times New Roman" w:hAnsi="Times New Roman" w:cs="Times New Roman"/>
                <w:sz w:val="24"/>
                <w:szCs w:val="24"/>
              </w:rPr>
            </w:pPr>
          </w:p>
        </w:tc>
        <w:tc>
          <w:tcPr>
            <w:tcW w:w="850" w:type="dxa"/>
          </w:tcPr>
          <w:p w:rsidR="00A47D37" w:rsidRPr="00A47D37" w:rsidRDefault="00A47D37" w:rsidP="00F639F6">
            <w:pPr>
              <w:pStyle w:val="ConsPlusNormal"/>
              <w:jc w:val="both"/>
              <w:rPr>
                <w:rFonts w:ascii="Times New Roman" w:hAnsi="Times New Roman" w:cs="Times New Roman"/>
                <w:sz w:val="24"/>
                <w:szCs w:val="24"/>
              </w:rPr>
            </w:pPr>
          </w:p>
        </w:tc>
        <w:tc>
          <w:tcPr>
            <w:tcW w:w="1644" w:type="dxa"/>
          </w:tcPr>
          <w:p w:rsidR="00A47D37" w:rsidRPr="00A47D37" w:rsidRDefault="00A47D37" w:rsidP="00F639F6">
            <w:pPr>
              <w:pStyle w:val="ConsPlusNormal"/>
              <w:jc w:val="both"/>
              <w:rPr>
                <w:rFonts w:ascii="Times New Roman" w:hAnsi="Times New Roman" w:cs="Times New Roman"/>
                <w:sz w:val="24"/>
                <w:szCs w:val="24"/>
              </w:rPr>
            </w:pPr>
          </w:p>
        </w:tc>
      </w:tr>
      <w:tr w:rsidR="00A47D37" w:rsidRPr="00A47D37" w:rsidTr="00F639F6">
        <w:tc>
          <w:tcPr>
            <w:tcW w:w="510" w:type="dxa"/>
          </w:tcPr>
          <w:p w:rsidR="00A47D37" w:rsidRPr="00A47D37" w:rsidRDefault="00A47D37" w:rsidP="00F639F6">
            <w:pPr>
              <w:pStyle w:val="ConsPlusNormal"/>
              <w:jc w:val="both"/>
              <w:rPr>
                <w:rFonts w:ascii="Times New Roman" w:hAnsi="Times New Roman" w:cs="Times New Roman"/>
                <w:sz w:val="24"/>
                <w:szCs w:val="24"/>
              </w:rPr>
            </w:pPr>
          </w:p>
        </w:tc>
        <w:tc>
          <w:tcPr>
            <w:tcW w:w="5329" w:type="dxa"/>
          </w:tcPr>
          <w:p w:rsidR="00A47D37" w:rsidRPr="00A47D37" w:rsidRDefault="00A47D37" w:rsidP="00F639F6">
            <w:pPr>
              <w:pStyle w:val="ConsPlusNormal"/>
              <w:jc w:val="both"/>
              <w:rPr>
                <w:rFonts w:ascii="Times New Roman" w:hAnsi="Times New Roman" w:cs="Times New Roman"/>
                <w:sz w:val="24"/>
                <w:szCs w:val="24"/>
              </w:rPr>
            </w:pPr>
          </w:p>
        </w:tc>
        <w:tc>
          <w:tcPr>
            <w:tcW w:w="1247" w:type="dxa"/>
          </w:tcPr>
          <w:p w:rsidR="00A47D37" w:rsidRPr="00A47D37" w:rsidRDefault="00A47D37" w:rsidP="00F639F6">
            <w:pPr>
              <w:pStyle w:val="ConsPlusNormal"/>
              <w:jc w:val="both"/>
              <w:rPr>
                <w:rFonts w:ascii="Times New Roman" w:hAnsi="Times New Roman" w:cs="Times New Roman"/>
                <w:sz w:val="24"/>
                <w:szCs w:val="24"/>
              </w:rPr>
            </w:pPr>
          </w:p>
        </w:tc>
        <w:tc>
          <w:tcPr>
            <w:tcW w:w="850" w:type="dxa"/>
          </w:tcPr>
          <w:p w:rsidR="00A47D37" w:rsidRPr="00A47D37" w:rsidRDefault="00A47D37" w:rsidP="00F639F6">
            <w:pPr>
              <w:pStyle w:val="ConsPlusNormal"/>
              <w:jc w:val="both"/>
              <w:rPr>
                <w:rFonts w:ascii="Times New Roman" w:hAnsi="Times New Roman" w:cs="Times New Roman"/>
                <w:sz w:val="24"/>
                <w:szCs w:val="24"/>
              </w:rPr>
            </w:pPr>
          </w:p>
        </w:tc>
        <w:tc>
          <w:tcPr>
            <w:tcW w:w="1644" w:type="dxa"/>
          </w:tcPr>
          <w:p w:rsidR="00A47D37" w:rsidRPr="00A47D37" w:rsidRDefault="00A47D37" w:rsidP="00F639F6">
            <w:pPr>
              <w:pStyle w:val="ConsPlusNormal"/>
              <w:jc w:val="both"/>
              <w:rPr>
                <w:rFonts w:ascii="Times New Roman" w:hAnsi="Times New Roman" w:cs="Times New Roman"/>
                <w:sz w:val="24"/>
                <w:szCs w:val="24"/>
              </w:rPr>
            </w:pPr>
          </w:p>
        </w:tc>
      </w:tr>
      <w:tr w:rsidR="00A47D37" w:rsidRPr="00A47D37" w:rsidTr="00F639F6">
        <w:tc>
          <w:tcPr>
            <w:tcW w:w="510" w:type="dxa"/>
          </w:tcPr>
          <w:p w:rsidR="00A47D37" w:rsidRPr="00A47D37" w:rsidRDefault="00A47D37" w:rsidP="00F639F6">
            <w:pPr>
              <w:pStyle w:val="ConsPlusNormal"/>
              <w:jc w:val="both"/>
              <w:rPr>
                <w:rFonts w:ascii="Times New Roman" w:hAnsi="Times New Roman" w:cs="Times New Roman"/>
                <w:sz w:val="24"/>
                <w:szCs w:val="24"/>
              </w:rPr>
            </w:pPr>
          </w:p>
        </w:tc>
        <w:tc>
          <w:tcPr>
            <w:tcW w:w="5329" w:type="dxa"/>
          </w:tcPr>
          <w:p w:rsidR="00A47D37" w:rsidRPr="00A47D37" w:rsidRDefault="00A47D37" w:rsidP="00F639F6">
            <w:pPr>
              <w:pStyle w:val="ConsPlusNormal"/>
              <w:jc w:val="both"/>
              <w:rPr>
                <w:rFonts w:ascii="Times New Roman" w:hAnsi="Times New Roman" w:cs="Times New Roman"/>
                <w:sz w:val="24"/>
                <w:szCs w:val="24"/>
              </w:rPr>
            </w:pPr>
          </w:p>
        </w:tc>
        <w:tc>
          <w:tcPr>
            <w:tcW w:w="1247" w:type="dxa"/>
          </w:tcPr>
          <w:p w:rsidR="00A47D37" w:rsidRPr="00A47D37" w:rsidRDefault="00A47D37" w:rsidP="00F639F6">
            <w:pPr>
              <w:pStyle w:val="ConsPlusNormal"/>
              <w:jc w:val="both"/>
              <w:rPr>
                <w:rFonts w:ascii="Times New Roman" w:hAnsi="Times New Roman" w:cs="Times New Roman"/>
                <w:sz w:val="24"/>
                <w:szCs w:val="24"/>
              </w:rPr>
            </w:pPr>
          </w:p>
        </w:tc>
        <w:tc>
          <w:tcPr>
            <w:tcW w:w="850" w:type="dxa"/>
          </w:tcPr>
          <w:p w:rsidR="00A47D37" w:rsidRPr="00A47D37" w:rsidRDefault="00A47D37" w:rsidP="00F639F6">
            <w:pPr>
              <w:pStyle w:val="ConsPlusNormal"/>
              <w:jc w:val="both"/>
              <w:rPr>
                <w:rFonts w:ascii="Times New Roman" w:hAnsi="Times New Roman" w:cs="Times New Roman"/>
                <w:sz w:val="24"/>
                <w:szCs w:val="24"/>
              </w:rPr>
            </w:pPr>
          </w:p>
        </w:tc>
        <w:tc>
          <w:tcPr>
            <w:tcW w:w="1644" w:type="dxa"/>
          </w:tcPr>
          <w:p w:rsidR="00A47D37" w:rsidRPr="00A47D37" w:rsidRDefault="00A47D37" w:rsidP="00F639F6">
            <w:pPr>
              <w:pStyle w:val="ConsPlusNormal"/>
              <w:jc w:val="both"/>
              <w:rPr>
                <w:rFonts w:ascii="Times New Roman" w:hAnsi="Times New Roman" w:cs="Times New Roman"/>
                <w:sz w:val="24"/>
                <w:szCs w:val="24"/>
              </w:rPr>
            </w:pPr>
          </w:p>
        </w:tc>
      </w:tr>
      <w:tr w:rsidR="00A47D37" w:rsidRPr="00A47D37" w:rsidTr="00F639F6">
        <w:tc>
          <w:tcPr>
            <w:tcW w:w="510" w:type="dxa"/>
          </w:tcPr>
          <w:p w:rsidR="00A47D37" w:rsidRPr="00A47D37" w:rsidRDefault="00A47D37" w:rsidP="00F639F6">
            <w:pPr>
              <w:pStyle w:val="ConsPlusNormal"/>
              <w:jc w:val="both"/>
              <w:rPr>
                <w:rFonts w:ascii="Times New Roman" w:hAnsi="Times New Roman" w:cs="Times New Roman"/>
                <w:sz w:val="24"/>
                <w:szCs w:val="24"/>
              </w:rPr>
            </w:pPr>
          </w:p>
        </w:tc>
        <w:tc>
          <w:tcPr>
            <w:tcW w:w="5329" w:type="dxa"/>
          </w:tcPr>
          <w:p w:rsidR="00A47D37" w:rsidRPr="00A47D37" w:rsidRDefault="00A47D37" w:rsidP="00F639F6">
            <w:pPr>
              <w:pStyle w:val="ConsPlusNormal"/>
              <w:jc w:val="both"/>
              <w:rPr>
                <w:rFonts w:ascii="Times New Roman" w:hAnsi="Times New Roman" w:cs="Times New Roman"/>
                <w:sz w:val="24"/>
                <w:szCs w:val="24"/>
              </w:rPr>
            </w:pPr>
          </w:p>
        </w:tc>
        <w:tc>
          <w:tcPr>
            <w:tcW w:w="1247" w:type="dxa"/>
          </w:tcPr>
          <w:p w:rsidR="00A47D37" w:rsidRPr="00A47D37" w:rsidRDefault="00A47D37" w:rsidP="00F639F6">
            <w:pPr>
              <w:pStyle w:val="ConsPlusNormal"/>
              <w:jc w:val="both"/>
              <w:rPr>
                <w:rFonts w:ascii="Times New Roman" w:hAnsi="Times New Roman" w:cs="Times New Roman"/>
                <w:sz w:val="24"/>
                <w:szCs w:val="24"/>
              </w:rPr>
            </w:pPr>
          </w:p>
        </w:tc>
        <w:tc>
          <w:tcPr>
            <w:tcW w:w="850" w:type="dxa"/>
          </w:tcPr>
          <w:p w:rsidR="00A47D37" w:rsidRPr="00A47D37" w:rsidRDefault="00A47D37" w:rsidP="00F639F6">
            <w:pPr>
              <w:pStyle w:val="ConsPlusNormal"/>
              <w:jc w:val="both"/>
              <w:rPr>
                <w:rFonts w:ascii="Times New Roman" w:hAnsi="Times New Roman" w:cs="Times New Roman"/>
                <w:sz w:val="24"/>
                <w:szCs w:val="24"/>
              </w:rPr>
            </w:pPr>
          </w:p>
        </w:tc>
        <w:tc>
          <w:tcPr>
            <w:tcW w:w="1644" w:type="dxa"/>
          </w:tcPr>
          <w:p w:rsidR="00A47D37" w:rsidRPr="00A47D37" w:rsidRDefault="00A47D37" w:rsidP="00F639F6">
            <w:pPr>
              <w:pStyle w:val="ConsPlusNormal"/>
              <w:jc w:val="both"/>
              <w:rPr>
                <w:rFonts w:ascii="Times New Roman" w:hAnsi="Times New Roman" w:cs="Times New Roman"/>
                <w:sz w:val="24"/>
                <w:szCs w:val="24"/>
              </w:rPr>
            </w:pPr>
          </w:p>
        </w:tc>
      </w:tr>
      <w:tr w:rsidR="00A47D37" w:rsidRPr="00A47D37" w:rsidTr="00F639F6">
        <w:tc>
          <w:tcPr>
            <w:tcW w:w="510" w:type="dxa"/>
          </w:tcPr>
          <w:p w:rsidR="00A47D37" w:rsidRPr="00A47D37" w:rsidRDefault="00A47D37" w:rsidP="00F639F6">
            <w:pPr>
              <w:pStyle w:val="ConsPlusNormal"/>
              <w:jc w:val="both"/>
              <w:rPr>
                <w:rFonts w:ascii="Times New Roman" w:hAnsi="Times New Roman" w:cs="Times New Roman"/>
                <w:sz w:val="24"/>
                <w:szCs w:val="24"/>
              </w:rPr>
            </w:pPr>
          </w:p>
        </w:tc>
        <w:tc>
          <w:tcPr>
            <w:tcW w:w="5329" w:type="dxa"/>
          </w:tcPr>
          <w:p w:rsidR="00A47D37" w:rsidRPr="00A47D37" w:rsidRDefault="00A47D37" w:rsidP="00F639F6">
            <w:pPr>
              <w:pStyle w:val="ConsPlusNormal"/>
              <w:jc w:val="both"/>
              <w:rPr>
                <w:rFonts w:ascii="Times New Roman" w:hAnsi="Times New Roman" w:cs="Times New Roman"/>
                <w:sz w:val="24"/>
                <w:szCs w:val="24"/>
              </w:rPr>
            </w:pPr>
          </w:p>
        </w:tc>
        <w:tc>
          <w:tcPr>
            <w:tcW w:w="1247" w:type="dxa"/>
          </w:tcPr>
          <w:p w:rsidR="00A47D37" w:rsidRPr="00A47D37" w:rsidRDefault="00A47D37" w:rsidP="00F639F6">
            <w:pPr>
              <w:pStyle w:val="ConsPlusNormal"/>
              <w:jc w:val="both"/>
              <w:rPr>
                <w:rFonts w:ascii="Times New Roman" w:hAnsi="Times New Roman" w:cs="Times New Roman"/>
                <w:sz w:val="24"/>
                <w:szCs w:val="24"/>
              </w:rPr>
            </w:pPr>
          </w:p>
        </w:tc>
        <w:tc>
          <w:tcPr>
            <w:tcW w:w="850" w:type="dxa"/>
          </w:tcPr>
          <w:p w:rsidR="00A47D37" w:rsidRPr="00A47D37" w:rsidRDefault="00A47D37" w:rsidP="00F639F6">
            <w:pPr>
              <w:pStyle w:val="ConsPlusNormal"/>
              <w:jc w:val="both"/>
              <w:rPr>
                <w:rFonts w:ascii="Times New Roman" w:hAnsi="Times New Roman" w:cs="Times New Roman"/>
                <w:sz w:val="24"/>
                <w:szCs w:val="24"/>
              </w:rPr>
            </w:pPr>
          </w:p>
        </w:tc>
        <w:tc>
          <w:tcPr>
            <w:tcW w:w="1644" w:type="dxa"/>
          </w:tcPr>
          <w:p w:rsidR="00A47D37" w:rsidRPr="00A47D37" w:rsidRDefault="00A47D37" w:rsidP="00F639F6">
            <w:pPr>
              <w:pStyle w:val="ConsPlusNormal"/>
              <w:jc w:val="both"/>
              <w:rPr>
                <w:rFonts w:ascii="Times New Roman" w:hAnsi="Times New Roman" w:cs="Times New Roman"/>
                <w:sz w:val="24"/>
                <w:szCs w:val="24"/>
              </w:rPr>
            </w:pPr>
          </w:p>
        </w:tc>
      </w:tr>
    </w:tbl>
    <w:p w:rsidR="00A47D37" w:rsidRPr="00A47D37" w:rsidRDefault="00A47D37" w:rsidP="00A47D37">
      <w:pPr>
        <w:pStyle w:val="ConsPlusNormal"/>
        <w:jc w:val="both"/>
        <w:rPr>
          <w:rFonts w:ascii="Times New Roman" w:hAnsi="Times New Roman" w:cs="Times New Roman"/>
          <w:sz w:val="24"/>
          <w:szCs w:val="24"/>
        </w:rPr>
      </w:pPr>
    </w:p>
    <w:p w:rsidR="00A47D37" w:rsidRPr="00A47D37" w:rsidRDefault="00A47D37" w:rsidP="00A47D37">
      <w:pPr>
        <w:autoSpaceDE w:val="0"/>
        <w:autoSpaceDN w:val="0"/>
        <w:adjustRightInd w:val="0"/>
        <w:jc w:val="both"/>
        <w:rPr>
          <w:rFonts w:ascii="Times New Roman" w:hAnsi="Times New Roman" w:cs="Times New Roman"/>
          <w:sz w:val="24"/>
          <w:szCs w:val="24"/>
        </w:rPr>
      </w:pPr>
      <w:r w:rsidRPr="00A47D37">
        <w:rPr>
          <w:rFonts w:ascii="Times New Roman" w:hAnsi="Times New Roman" w:cs="Times New Roman"/>
          <w:sz w:val="24"/>
          <w:szCs w:val="24"/>
        </w:rPr>
        <w:t>Всего принято __________ документов на _______ листах</w:t>
      </w:r>
    </w:p>
    <w:p w:rsidR="00A47D37" w:rsidRPr="00A47D37" w:rsidRDefault="00A47D37" w:rsidP="00A47D37">
      <w:pPr>
        <w:pStyle w:val="HTML"/>
        <w:rPr>
          <w:rFonts w:ascii="Times New Roman" w:hAnsi="Times New Roman" w:cs="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2965"/>
        <w:gridCol w:w="794"/>
        <w:gridCol w:w="1588"/>
        <w:gridCol w:w="1218"/>
        <w:gridCol w:w="2753"/>
      </w:tblGrid>
      <w:tr w:rsidR="00A47D37" w:rsidRPr="00A47D37" w:rsidTr="00F639F6">
        <w:trPr>
          <w:trHeight w:val="280"/>
        </w:trPr>
        <w:tc>
          <w:tcPr>
            <w:tcW w:w="2965" w:type="dxa"/>
            <w:tcBorders>
              <w:top w:val="nil"/>
              <w:left w:val="nil"/>
              <w:bottom w:val="single" w:sz="4" w:space="0" w:color="auto"/>
              <w:right w:val="nil"/>
            </w:tcBorders>
            <w:vAlign w:val="bottom"/>
          </w:tcPr>
          <w:p w:rsidR="00A47D37" w:rsidRPr="00A47D37" w:rsidRDefault="00A47D37" w:rsidP="00F639F6">
            <w:pPr>
              <w:autoSpaceDE w:val="0"/>
              <w:autoSpaceDN w:val="0"/>
              <w:jc w:val="center"/>
              <w:rPr>
                <w:rFonts w:ascii="Times New Roman" w:hAnsi="Times New Roman" w:cs="Times New Roman"/>
                <w:sz w:val="24"/>
                <w:szCs w:val="24"/>
              </w:rPr>
            </w:pPr>
          </w:p>
        </w:tc>
        <w:tc>
          <w:tcPr>
            <w:tcW w:w="794" w:type="dxa"/>
            <w:tcBorders>
              <w:top w:val="nil"/>
              <w:left w:val="nil"/>
              <w:bottom w:val="nil"/>
              <w:right w:val="nil"/>
            </w:tcBorders>
            <w:vAlign w:val="bottom"/>
          </w:tcPr>
          <w:p w:rsidR="00A47D37" w:rsidRPr="00A47D37" w:rsidRDefault="00A47D37" w:rsidP="00F639F6">
            <w:pPr>
              <w:autoSpaceDE w:val="0"/>
              <w:autoSpaceDN w:val="0"/>
              <w:rPr>
                <w:rFonts w:ascii="Times New Roman" w:hAnsi="Times New Roman" w:cs="Times New Roman"/>
                <w:sz w:val="24"/>
                <w:szCs w:val="24"/>
              </w:rPr>
            </w:pPr>
          </w:p>
        </w:tc>
        <w:tc>
          <w:tcPr>
            <w:tcW w:w="1588" w:type="dxa"/>
            <w:tcBorders>
              <w:top w:val="nil"/>
              <w:left w:val="nil"/>
              <w:bottom w:val="single" w:sz="4" w:space="0" w:color="auto"/>
              <w:right w:val="nil"/>
            </w:tcBorders>
            <w:vAlign w:val="bottom"/>
          </w:tcPr>
          <w:p w:rsidR="00A47D37" w:rsidRPr="00A47D37" w:rsidRDefault="00A47D37" w:rsidP="00F639F6">
            <w:pPr>
              <w:autoSpaceDE w:val="0"/>
              <w:autoSpaceDN w:val="0"/>
              <w:jc w:val="center"/>
              <w:rPr>
                <w:rFonts w:ascii="Times New Roman" w:hAnsi="Times New Roman" w:cs="Times New Roman"/>
                <w:sz w:val="24"/>
                <w:szCs w:val="24"/>
              </w:rPr>
            </w:pPr>
          </w:p>
        </w:tc>
        <w:tc>
          <w:tcPr>
            <w:tcW w:w="1218" w:type="dxa"/>
            <w:tcBorders>
              <w:top w:val="nil"/>
              <w:left w:val="nil"/>
              <w:bottom w:val="nil"/>
              <w:right w:val="nil"/>
            </w:tcBorders>
            <w:vAlign w:val="bottom"/>
          </w:tcPr>
          <w:p w:rsidR="00A47D37" w:rsidRPr="00A47D37" w:rsidRDefault="00A47D37" w:rsidP="00F639F6">
            <w:pPr>
              <w:autoSpaceDE w:val="0"/>
              <w:autoSpaceDN w:val="0"/>
              <w:rPr>
                <w:rFonts w:ascii="Times New Roman" w:hAnsi="Times New Roman" w:cs="Times New Roman"/>
                <w:sz w:val="24"/>
                <w:szCs w:val="24"/>
              </w:rPr>
            </w:pPr>
          </w:p>
        </w:tc>
        <w:tc>
          <w:tcPr>
            <w:tcW w:w="2753" w:type="dxa"/>
            <w:tcBorders>
              <w:top w:val="nil"/>
              <w:left w:val="nil"/>
              <w:bottom w:val="single" w:sz="4" w:space="0" w:color="auto"/>
              <w:right w:val="nil"/>
            </w:tcBorders>
            <w:vAlign w:val="bottom"/>
          </w:tcPr>
          <w:p w:rsidR="00A47D37" w:rsidRPr="00A47D37" w:rsidRDefault="00A47D37" w:rsidP="00F639F6">
            <w:pPr>
              <w:autoSpaceDE w:val="0"/>
              <w:autoSpaceDN w:val="0"/>
              <w:jc w:val="center"/>
              <w:rPr>
                <w:rFonts w:ascii="Times New Roman" w:hAnsi="Times New Roman" w:cs="Times New Roman"/>
                <w:sz w:val="24"/>
                <w:szCs w:val="24"/>
              </w:rPr>
            </w:pPr>
          </w:p>
        </w:tc>
      </w:tr>
      <w:tr w:rsidR="00A47D37" w:rsidRPr="00A47D37" w:rsidTr="00F639F6">
        <w:trPr>
          <w:trHeight w:val="1124"/>
        </w:trPr>
        <w:tc>
          <w:tcPr>
            <w:tcW w:w="2965" w:type="dxa"/>
            <w:tcBorders>
              <w:top w:val="nil"/>
              <w:left w:val="nil"/>
              <w:bottom w:val="nil"/>
              <w:right w:val="nil"/>
            </w:tcBorders>
          </w:tcPr>
          <w:p w:rsidR="00A47D37" w:rsidRPr="00A47D37" w:rsidRDefault="00A47D37" w:rsidP="00F639F6">
            <w:pPr>
              <w:autoSpaceDE w:val="0"/>
              <w:autoSpaceDN w:val="0"/>
              <w:jc w:val="center"/>
              <w:rPr>
                <w:rFonts w:ascii="Times New Roman" w:hAnsi="Times New Roman" w:cs="Times New Roman"/>
                <w:sz w:val="20"/>
                <w:szCs w:val="20"/>
              </w:rPr>
            </w:pPr>
            <w:r w:rsidRPr="00A47D37">
              <w:rPr>
                <w:rFonts w:ascii="Times New Roman" w:hAnsi="Times New Roman" w:cs="Times New Roman"/>
                <w:sz w:val="20"/>
                <w:szCs w:val="20"/>
              </w:rPr>
              <w:t>(должность уполномоченного</w:t>
            </w:r>
            <w:r w:rsidRPr="00A47D37">
              <w:rPr>
                <w:rFonts w:ascii="Times New Roman" w:hAnsi="Times New Roman" w:cs="Times New Roman"/>
                <w:sz w:val="20"/>
                <w:szCs w:val="20"/>
              </w:rPr>
              <w:br/>
              <w:t>сотрудника, осуществляющего прием заявления)</w:t>
            </w:r>
          </w:p>
        </w:tc>
        <w:tc>
          <w:tcPr>
            <w:tcW w:w="794" w:type="dxa"/>
            <w:tcBorders>
              <w:top w:val="nil"/>
              <w:left w:val="nil"/>
              <w:bottom w:val="nil"/>
              <w:right w:val="nil"/>
            </w:tcBorders>
          </w:tcPr>
          <w:p w:rsidR="00A47D37" w:rsidRPr="00A47D37" w:rsidRDefault="00A47D37" w:rsidP="00F639F6">
            <w:pPr>
              <w:autoSpaceDE w:val="0"/>
              <w:autoSpaceDN w:val="0"/>
              <w:rPr>
                <w:rFonts w:ascii="Times New Roman" w:hAnsi="Times New Roman" w:cs="Times New Roman"/>
                <w:sz w:val="24"/>
                <w:szCs w:val="24"/>
              </w:rPr>
            </w:pPr>
          </w:p>
        </w:tc>
        <w:tc>
          <w:tcPr>
            <w:tcW w:w="1588" w:type="dxa"/>
            <w:tcBorders>
              <w:top w:val="nil"/>
              <w:left w:val="nil"/>
              <w:bottom w:val="nil"/>
              <w:right w:val="nil"/>
            </w:tcBorders>
          </w:tcPr>
          <w:p w:rsidR="00A47D37" w:rsidRPr="00A47D37" w:rsidRDefault="00A47D37" w:rsidP="00F639F6">
            <w:pPr>
              <w:autoSpaceDE w:val="0"/>
              <w:autoSpaceDN w:val="0"/>
              <w:jc w:val="center"/>
              <w:rPr>
                <w:rFonts w:ascii="Times New Roman" w:hAnsi="Times New Roman" w:cs="Times New Roman"/>
                <w:sz w:val="20"/>
                <w:szCs w:val="20"/>
              </w:rPr>
            </w:pPr>
            <w:r w:rsidRPr="00A47D37">
              <w:rPr>
                <w:rFonts w:ascii="Times New Roman" w:hAnsi="Times New Roman" w:cs="Times New Roman"/>
                <w:sz w:val="20"/>
                <w:szCs w:val="20"/>
              </w:rPr>
              <w:t>(подпись)</w:t>
            </w:r>
          </w:p>
        </w:tc>
        <w:tc>
          <w:tcPr>
            <w:tcW w:w="1218" w:type="dxa"/>
            <w:tcBorders>
              <w:top w:val="nil"/>
              <w:left w:val="nil"/>
              <w:bottom w:val="nil"/>
              <w:right w:val="nil"/>
            </w:tcBorders>
          </w:tcPr>
          <w:p w:rsidR="00A47D37" w:rsidRPr="00A47D37" w:rsidRDefault="00A47D37" w:rsidP="00F639F6">
            <w:pPr>
              <w:autoSpaceDE w:val="0"/>
              <w:autoSpaceDN w:val="0"/>
              <w:rPr>
                <w:rFonts w:ascii="Times New Roman" w:hAnsi="Times New Roman" w:cs="Times New Roman"/>
                <w:sz w:val="20"/>
                <w:szCs w:val="20"/>
              </w:rPr>
            </w:pPr>
          </w:p>
        </w:tc>
        <w:tc>
          <w:tcPr>
            <w:tcW w:w="2753" w:type="dxa"/>
            <w:tcBorders>
              <w:top w:val="nil"/>
              <w:left w:val="nil"/>
              <w:bottom w:val="nil"/>
              <w:right w:val="nil"/>
            </w:tcBorders>
          </w:tcPr>
          <w:p w:rsidR="00A47D37" w:rsidRPr="00A47D37" w:rsidRDefault="00A47D37" w:rsidP="00F639F6">
            <w:pPr>
              <w:autoSpaceDE w:val="0"/>
              <w:autoSpaceDN w:val="0"/>
              <w:jc w:val="center"/>
              <w:rPr>
                <w:rFonts w:ascii="Times New Roman" w:hAnsi="Times New Roman" w:cs="Times New Roman"/>
                <w:sz w:val="20"/>
                <w:szCs w:val="20"/>
              </w:rPr>
            </w:pPr>
            <w:r w:rsidRPr="00A47D37">
              <w:rPr>
                <w:rFonts w:ascii="Times New Roman" w:hAnsi="Times New Roman" w:cs="Times New Roman"/>
                <w:sz w:val="20"/>
                <w:szCs w:val="20"/>
              </w:rPr>
              <w:t>(расшифровка подписи)</w:t>
            </w:r>
          </w:p>
        </w:tc>
      </w:tr>
    </w:tbl>
    <w:p w:rsidR="00A47D37" w:rsidRPr="00A47D37" w:rsidRDefault="00A47D37" w:rsidP="00A47D37">
      <w:pPr>
        <w:pStyle w:val="HTML"/>
        <w:rPr>
          <w:rFonts w:ascii="Times New Roman" w:hAnsi="Times New Roman" w:cs="Times New Roman"/>
          <w:sz w:val="24"/>
          <w:szCs w:val="24"/>
        </w:rPr>
      </w:pPr>
    </w:p>
    <w:p w:rsidR="00A47D37" w:rsidRPr="00A47D37" w:rsidRDefault="00A47D37" w:rsidP="00A47D37">
      <w:pPr>
        <w:pStyle w:val="ConsPlusNonformat"/>
        <w:jc w:val="both"/>
        <w:rPr>
          <w:rFonts w:ascii="Times New Roman" w:hAnsi="Times New Roman" w:cs="Times New Roman"/>
          <w:sz w:val="24"/>
          <w:szCs w:val="24"/>
        </w:rPr>
      </w:pPr>
      <w:r w:rsidRPr="00A47D37">
        <w:rPr>
          <w:rFonts w:ascii="Times New Roman" w:hAnsi="Times New Roman" w:cs="Times New Roman"/>
          <w:sz w:val="24"/>
          <w:szCs w:val="24"/>
        </w:rPr>
        <w:t>«___» ___________ 201__ г.</w:t>
      </w:r>
    </w:p>
    <w:p w:rsidR="00A47D37" w:rsidRPr="00A47D37" w:rsidRDefault="00A47D37" w:rsidP="00A47D37">
      <w:pPr>
        <w:pStyle w:val="ConsPlusNonformat"/>
        <w:jc w:val="both"/>
        <w:rPr>
          <w:rFonts w:ascii="Times New Roman" w:hAnsi="Times New Roman" w:cs="Times New Roman"/>
          <w:sz w:val="24"/>
          <w:szCs w:val="24"/>
        </w:rPr>
      </w:pPr>
    </w:p>
    <w:p w:rsidR="00A47D37" w:rsidRPr="00A47D37" w:rsidRDefault="00A47D37" w:rsidP="00A47D37">
      <w:pPr>
        <w:pStyle w:val="ConsPlusNonformat"/>
        <w:jc w:val="both"/>
        <w:rPr>
          <w:rFonts w:ascii="Times New Roman" w:hAnsi="Times New Roman" w:cs="Times New Roman"/>
          <w:sz w:val="24"/>
          <w:szCs w:val="24"/>
        </w:rPr>
      </w:pPr>
      <w:r w:rsidRPr="00A47D37">
        <w:rPr>
          <w:rFonts w:ascii="Times New Roman" w:hAnsi="Times New Roman" w:cs="Times New Roman"/>
          <w:sz w:val="24"/>
          <w:szCs w:val="24"/>
        </w:rPr>
        <w:t>Заявитель _______________/________________/</w:t>
      </w:r>
    </w:p>
    <w:p w:rsidR="00A47D37" w:rsidRPr="00A47D37" w:rsidRDefault="00A47D37" w:rsidP="00A47D37">
      <w:pPr>
        <w:pStyle w:val="ConsPlusNonformat"/>
        <w:jc w:val="both"/>
        <w:rPr>
          <w:rFonts w:ascii="Times New Roman" w:hAnsi="Times New Roman" w:cs="Times New Roman"/>
          <w:sz w:val="24"/>
          <w:szCs w:val="24"/>
        </w:rPr>
      </w:pPr>
      <w:r w:rsidRPr="00A47D37">
        <w:rPr>
          <w:rFonts w:ascii="Times New Roman" w:hAnsi="Times New Roman" w:cs="Times New Roman"/>
          <w:sz w:val="24"/>
          <w:szCs w:val="24"/>
        </w:rPr>
        <w:t xml:space="preserve">«___» ___________ 201__ г. </w:t>
      </w:r>
    </w:p>
    <w:sectPr w:rsidR="00A47D37" w:rsidRPr="00A47D37" w:rsidSect="002D1183">
      <w:headerReference w:type="default" r:id="rId49"/>
      <w:footerReference w:type="default" r:id="rId50"/>
      <w:pgSz w:w="11906" w:h="16838"/>
      <w:pgMar w:top="284" w:right="851"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CF7" w:rsidRDefault="002D5CF7" w:rsidP="001E6275">
      <w:pPr>
        <w:spacing w:after="0" w:line="240" w:lineRule="auto"/>
      </w:pPr>
      <w:r>
        <w:separator/>
      </w:r>
    </w:p>
  </w:endnote>
  <w:endnote w:type="continuationSeparator" w:id="0">
    <w:p w:rsidR="002D5CF7" w:rsidRDefault="002D5CF7" w:rsidP="001E6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248466"/>
      <w:docPartObj>
        <w:docPartGallery w:val="Page Numbers (Bottom of Page)"/>
        <w:docPartUnique/>
      </w:docPartObj>
    </w:sdtPr>
    <w:sdtEndPr/>
    <w:sdtContent>
      <w:p w:rsidR="00E330CE" w:rsidRDefault="00E330CE">
        <w:pPr>
          <w:pStyle w:val="ad"/>
          <w:jc w:val="right"/>
        </w:pPr>
        <w:r>
          <w:rPr>
            <w:noProof/>
          </w:rPr>
          <w:fldChar w:fldCharType="begin"/>
        </w:r>
        <w:r>
          <w:rPr>
            <w:noProof/>
          </w:rPr>
          <w:instrText>PAGE   \* MERGEFORMAT</w:instrText>
        </w:r>
        <w:r>
          <w:rPr>
            <w:noProof/>
          </w:rPr>
          <w:fldChar w:fldCharType="separate"/>
        </w:r>
        <w:r w:rsidR="00D74BC3">
          <w:rPr>
            <w:noProof/>
          </w:rPr>
          <w:t>47</w:t>
        </w:r>
        <w:r>
          <w:rPr>
            <w:noProof/>
          </w:rPr>
          <w:fldChar w:fldCharType="end"/>
        </w:r>
      </w:p>
    </w:sdtContent>
  </w:sdt>
  <w:p w:rsidR="00E330CE" w:rsidRDefault="00E330C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CF7" w:rsidRDefault="002D5CF7" w:rsidP="001E6275">
      <w:pPr>
        <w:spacing w:after="0" w:line="240" w:lineRule="auto"/>
      </w:pPr>
      <w:r>
        <w:separator/>
      </w:r>
    </w:p>
  </w:footnote>
  <w:footnote w:type="continuationSeparator" w:id="0">
    <w:p w:rsidR="002D5CF7" w:rsidRDefault="002D5CF7" w:rsidP="001E62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30CE" w:rsidRDefault="00E330CE">
    <w:pPr>
      <w:pStyle w:val="ab"/>
    </w:pPr>
  </w:p>
  <w:p w:rsidR="00E330CE" w:rsidRDefault="00E330C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0626E"/>
    <w:multiLevelType w:val="hybridMultilevel"/>
    <w:tmpl w:val="04BAA152"/>
    <w:lvl w:ilvl="0" w:tplc="3E3E4DF6">
      <w:start w:val="9"/>
      <w:numFmt w:val="decimal"/>
      <w:lvlText w:val="1.3.%1"/>
      <w:lvlJc w:val="left"/>
      <w:pPr>
        <w:ind w:left="1211"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3E63F14"/>
    <w:multiLevelType w:val="hybridMultilevel"/>
    <w:tmpl w:val="4E8A6E5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AF75FF"/>
    <w:multiLevelType w:val="multilevel"/>
    <w:tmpl w:val="56EE4CDA"/>
    <w:lvl w:ilvl="0">
      <w:start w:val="2"/>
      <w:numFmt w:val="decimal"/>
      <w:lvlText w:val="%1"/>
      <w:lvlJc w:val="left"/>
      <w:pPr>
        <w:ind w:left="780" w:hanging="780"/>
      </w:pPr>
      <w:rPr>
        <w:rFonts w:hint="default"/>
      </w:rPr>
    </w:lvl>
    <w:lvl w:ilvl="1">
      <w:start w:val="10"/>
      <w:numFmt w:val="decimal"/>
      <w:lvlText w:val="%1.%2"/>
      <w:lvlJc w:val="left"/>
      <w:pPr>
        <w:ind w:left="1140" w:hanging="780"/>
      </w:pPr>
      <w:rPr>
        <w:rFonts w:hint="default"/>
      </w:rPr>
    </w:lvl>
    <w:lvl w:ilvl="2">
      <w:start w:val="2"/>
      <w:numFmt w:val="decimal"/>
      <w:lvlText w:val="%1.%2.%3"/>
      <w:lvlJc w:val="left"/>
      <w:pPr>
        <w:ind w:left="1500" w:hanging="780"/>
      </w:pPr>
      <w:rPr>
        <w:rFonts w:hint="default"/>
      </w:rPr>
    </w:lvl>
    <w:lvl w:ilvl="3">
      <w:start w:val="1"/>
      <w:numFmt w:val="decimal"/>
      <w:suff w:val="space"/>
      <w:lvlText w:val="%1.%2.%3.%4"/>
      <w:lvlJc w:val="left"/>
      <w:pPr>
        <w:ind w:left="1860" w:hanging="780"/>
      </w:pPr>
      <w:rPr>
        <w:rFonts w:hint="default"/>
      </w:rPr>
    </w:lvl>
    <w:lvl w:ilvl="4">
      <w:start w:val="1"/>
      <w:numFmt w:val="decimal"/>
      <w:suff w:val="space"/>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BE0F4C"/>
    <w:multiLevelType w:val="hybridMultilevel"/>
    <w:tmpl w:val="680C0A82"/>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D2E561B"/>
    <w:multiLevelType w:val="hybridMultilevel"/>
    <w:tmpl w:val="3F2E4DE0"/>
    <w:lvl w:ilvl="0" w:tplc="A9FA54C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15349EC"/>
    <w:multiLevelType w:val="hybridMultilevel"/>
    <w:tmpl w:val="B69E6FC8"/>
    <w:lvl w:ilvl="0" w:tplc="7B26BE40">
      <w:start w:val="1"/>
      <w:numFmt w:val="decimal"/>
      <w:lvlText w:val="2.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15:restartNumberingAfterBreak="0">
    <w:nsid w:val="12F56881"/>
    <w:multiLevelType w:val="hybridMultilevel"/>
    <w:tmpl w:val="34ECC142"/>
    <w:lvl w:ilvl="0" w:tplc="D0EEEC84">
      <w:start w:val="1"/>
      <w:numFmt w:val="decimal"/>
      <w:lvlText w:val="5.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3D290F"/>
    <w:multiLevelType w:val="hybridMultilevel"/>
    <w:tmpl w:val="9BF47BA4"/>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7652B55"/>
    <w:multiLevelType w:val="hybridMultilevel"/>
    <w:tmpl w:val="7FFA3862"/>
    <w:lvl w:ilvl="0" w:tplc="2C5ADB92">
      <w:start w:val="1"/>
      <w:numFmt w:val="decimal"/>
      <w:lvlText w:val="2.16.%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1AEF007D"/>
    <w:multiLevelType w:val="hybridMultilevel"/>
    <w:tmpl w:val="5EBCF12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F9315B"/>
    <w:multiLevelType w:val="hybridMultilevel"/>
    <w:tmpl w:val="561E3A82"/>
    <w:lvl w:ilvl="0" w:tplc="379E090A">
      <w:start w:val="1"/>
      <w:numFmt w:val="decimal"/>
      <w:suff w:val="space"/>
      <w:lvlText w:val="2.19.%1"/>
      <w:lvlJc w:val="left"/>
      <w:pPr>
        <w:ind w:left="1287" w:hanging="360"/>
      </w:pPr>
      <w:rPr>
        <w:rFonts w:cs="Times New Roman" w:hint="default"/>
      </w:rPr>
    </w:lvl>
    <w:lvl w:ilvl="1" w:tplc="76505BDA">
      <w:start w:val="1"/>
      <w:numFmt w:val="decimal"/>
      <w:suff w:val="space"/>
      <w:lvlText w:val="%2)"/>
      <w:lvlJc w:val="left"/>
      <w:pPr>
        <w:ind w:left="2142" w:hanging="495"/>
      </w:pPr>
      <w:rPr>
        <w:rFonts w:cs="Times New Roman" w:hint="default"/>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15:restartNumberingAfterBreak="0">
    <w:nsid w:val="1DEF04AE"/>
    <w:multiLevelType w:val="hybridMultilevel"/>
    <w:tmpl w:val="82300478"/>
    <w:lvl w:ilvl="0" w:tplc="A7944860">
      <w:start w:val="1"/>
      <w:numFmt w:val="decimal"/>
      <w:lvlText w:val="2.6.%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21B0154F"/>
    <w:multiLevelType w:val="hybridMultilevel"/>
    <w:tmpl w:val="E7B23C00"/>
    <w:lvl w:ilvl="0" w:tplc="C4AC75FA">
      <w:start w:val="1"/>
      <w:numFmt w:val="decimal"/>
      <w:lvlText w:val="5.1.%1"/>
      <w:lvlJc w:val="left"/>
      <w:pPr>
        <w:ind w:left="1259" w:hanging="360"/>
      </w:pPr>
      <w:rPr>
        <w:rFonts w:cs="Times New Roman" w:hint="default"/>
      </w:rPr>
    </w:lvl>
    <w:lvl w:ilvl="1" w:tplc="04190019" w:tentative="1">
      <w:start w:val="1"/>
      <w:numFmt w:val="lowerLetter"/>
      <w:lvlText w:val="%2."/>
      <w:lvlJc w:val="left"/>
      <w:pPr>
        <w:ind w:left="1979" w:hanging="360"/>
      </w:pPr>
      <w:rPr>
        <w:rFonts w:cs="Times New Roman"/>
      </w:rPr>
    </w:lvl>
    <w:lvl w:ilvl="2" w:tplc="0419001B" w:tentative="1">
      <w:start w:val="1"/>
      <w:numFmt w:val="lowerRoman"/>
      <w:lvlText w:val="%3."/>
      <w:lvlJc w:val="right"/>
      <w:pPr>
        <w:ind w:left="2699" w:hanging="180"/>
      </w:pPr>
      <w:rPr>
        <w:rFonts w:cs="Times New Roman"/>
      </w:rPr>
    </w:lvl>
    <w:lvl w:ilvl="3" w:tplc="0419000F" w:tentative="1">
      <w:start w:val="1"/>
      <w:numFmt w:val="decimal"/>
      <w:lvlText w:val="%4."/>
      <w:lvlJc w:val="left"/>
      <w:pPr>
        <w:ind w:left="3419" w:hanging="360"/>
      </w:pPr>
      <w:rPr>
        <w:rFonts w:cs="Times New Roman"/>
      </w:rPr>
    </w:lvl>
    <w:lvl w:ilvl="4" w:tplc="04190019" w:tentative="1">
      <w:start w:val="1"/>
      <w:numFmt w:val="lowerLetter"/>
      <w:lvlText w:val="%5."/>
      <w:lvlJc w:val="left"/>
      <w:pPr>
        <w:ind w:left="4139" w:hanging="360"/>
      </w:pPr>
      <w:rPr>
        <w:rFonts w:cs="Times New Roman"/>
      </w:rPr>
    </w:lvl>
    <w:lvl w:ilvl="5" w:tplc="0419001B" w:tentative="1">
      <w:start w:val="1"/>
      <w:numFmt w:val="lowerRoman"/>
      <w:lvlText w:val="%6."/>
      <w:lvlJc w:val="right"/>
      <w:pPr>
        <w:ind w:left="4859" w:hanging="180"/>
      </w:pPr>
      <w:rPr>
        <w:rFonts w:cs="Times New Roman"/>
      </w:rPr>
    </w:lvl>
    <w:lvl w:ilvl="6" w:tplc="0419000F" w:tentative="1">
      <w:start w:val="1"/>
      <w:numFmt w:val="decimal"/>
      <w:lvlText w:val="%7."/>
      <w:lvlJc w:val="left"/>
      <w:pPr>
        <w:ind w:left="5579" w:hanging="360"/>
      </w:pPr>
      <w:rPr>
        <w:rFonts w:cs="Times New Roman"/>
      </w:rPr>
    </w:lvl>
    <w:lvl w:ilvl="7" w:tplc="04190019" w:tentative="1">
      <w:start w:val="1"/>
      <w:numFmt w:val="lowerLetter"/>
      <w:lvlText w:val="%8."/>
      <w:lvlJc w:val="left"/>
      <w:pPr>
        <w:ind w:left="6299" w:hanging="360"/>
      </w:pPr>
      <w:rPr>
        <w:rFonts w:cs="Times New Roman"/>
      </w:rPr>
    </w:lvl>
    <w:lvl w:ilvl="8" w:tplc="0419001B" w:tentative="1">
      <w:start w:val="1"/>
      <w:numFmt w:val="lowerRoman"/>
      <w:lvlText w:val="%9."/>
      <w:lvlJc w:val="right"/>
      <w:pPr>
        <w:ind w:left="7019" w:hanging="180"/>
      </w:pPr>
      <w:rPr>
        <w:rFonts w:cs="Times New Roman"/>
      </w:rPr>
    </w:lvl>
  </w:abstractNum>
  <w:abstractNum w:abstractNumId="13" w15:restartNumberingAfterBreak="0">
    <w:nsid w:val="26857578"/>
    <w:multiLevelType w:val="hybridMultilevel"/>
    <w:tmpl w:val="EEDAA6AC"/>
    <w:lvl w:ilvl="0" w:tplc="6A7C99FC">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271E58A6"/>
    <w:multiLevelType w:val="hybridMultilevel"/>
    <w:tmpl w:val="C46CE456"/>
    <w:lvl w:ilvl="0" w:tplc="50ECC5CC">
      <w:start w:val="1"/>
      <w:numFmt w:val="decimal"/>
      <w:lvlText w:val="2.9.%1"/>
      <w:lvlJc w:val="left"/>
      <w:pPr>
        <w:ind w:left="2629"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7AF11A4"/>
    <w:multiLevelType w:val="multilevel"/>
    <w:tmpl w:val="F0CAF758"/>
    <w:lvl w:ilvl="0">
      <w:start w:val="1"/>
      <w:numFmt w:val="decimal"/>
      <w:lvlText w:val="%1."/>
      <w:lvlJc w:val="left"/>
      <w:pPr>
        <w:ind w:left="720" w:hanging="360"/>
      </w:pPr>
      <w:rPr>
        <w:rFonts w:cs="Times New Roman" w:hint="default"/>
        <w:i w:val="0"/>
        <w:color w:val="auto"/>
      </w:rPr>
    </w:lvl>
    <w:lvl w:ilvl="1">
      <w:start w:val="1"/>
      <w:numFmt w:val="decimal"/>
      <w:isLgl/>
      <w:lvlText w:val="%1.%2."/>
      <w:lvlJc w:val="left"/>
      <w:pPr>
        <w:ind w:left="1080" w:hanging="720"/>
      </w:pPr>
      <w:rPr>
        <w:rFonts w:ascii="Times New Roman" w:hAnsi="Times New Roman" w:cs="Times New Roman" w:hint="default"/>
        <w:b/>
        <w:sz w:val="26"/>
        <w:szCs w:val="26"/>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2C160B5A"/>
    <w:multiLevelType w:val="hybridMultilevel"/>
    <w:tmpl w:val="419A1636"/>
    <w:lvl w:ilvl="0" w:tplc="590ED656">
      <w:start w:val="1"/>
      <w:numFmt w:val="decimal"/>
      <w:lvlText w:val="2.15.%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2DCE03C7"/>
    <w:multiLevelType w:val="hybridMultilevel"/>
    <w:tmpl w:val="3B56D834"/>
    <w:lvl w:ilvl="0" w:tplc="A9FA54C8">
      <w:start w:val="1"/>
      <w:numFmt w:val="bullet"/>
      <w:lvlText w:val=""/>
      <w:lvlJc w:val="left"/>
      <w:pPr>
        <w:ind w:left="2700" w:hanging="360"/>
      </w:pPr>
      <w:rPr>
        <w:rFonts w:ascii="Symbol" w:hAnsi="Symbol"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18" w15:restartNumberingAfterBreak="0">
    <w:nsid w:val="3010118E"/>
    <w:multiLevelType w:val="hybridMultilevel"/>
    <w:tmpl w:val="C2E8EAE4"/>
    <w:lvl w:ilvl="0" w:tplc="7E029DAE">
      <w:start w:val="1"/>
      <w:numFmt w:val="russianLower"/>
      <w:suff w:val="space"/>
      <w:lvlText w:val="%1)"/>
      <w:lvlJc w:val="right"/>
      <w:pPr>
        <w:ind w:left="270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0D17F3E"/>
    <w:multiLevelType w:val="hybridMultilevel"/>
    <w:tmpl w:val="485C8454"/>
    <w:lvl w:ilvl="0" w:tplc="00FE60F8">
      <w:start w:val="1"/>
      <w:numFmt w:val="decimal"/>
      <w:lvlText w:val="5.4.%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0" w15:restartNumberingAfterBreak="0">
    <w:nsid w:val="30F96E73"/>
    <w:multiLevelType w:val="hybridMultilevel"/>
    <w:tmpl w:val="97C261BA"/>
    <w:lvl w:ilvl="0" w:tplc="27D8FA70">
      <w:start w:val="1"/>
      <w:numFmt w:val="decimal"/>
      <w:lvlText w:val="1.2.%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1FE2385"/>
    <w:multiLevelType w:val="hybridMultilevel"/>
    <w:tmpl w:val="C1D47580"/>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2397C1A"/>
    <w:multiLevelType w:val="hybridMultilevel"/>
    <w:tmpl w:val="0FD0EBE4"/>
    <w:lvl w:ilvl="0" w:tplc="CD6643FA">
      <w:start w:val="1"/>
      <w:numFmt w:val="decimal"/>
      <w:lvlText w:val="4.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15:restartNumberingAfterBreak="0">
    <w:nsid w:val="324B2D11"/>
    <w:multiLevelType w:val="multilevel"/>
    <w:tmpl w:val="6394B0D0"/>
    <w:lvl w:ilvl="0">
      <w:start w:val="1"/>
      <w:numFmt w:val="decimal"/>
      <w:pStyle w:val="NumberList"/>
      <w:lvlText w:val="%1."/>
      <w:lvlJc w:val="left"/>
      <w:pPr>
        <w:tabs>
          <w:tab w:val="num" w:pos="360"/>
        </w:tabs>
        <w:ind w:left="360" w:hanging="360"/>
      </w:pPr>
      <w:rPr>
        <w:rFonts w:ascii="Times New Roman" w:hAnsi="Times New Roman" w:cs="Times New Roman" w:hint="default"/>
        <w:sz w:val="24"/>
        <w:szCs w:val="24"/>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2D2611A"/>
    <w:multiLevelType w:val="hybridMultilevel"/>
    <w:tmpl w:val="829AE386"/>
    <w:lvl w:ilvl="0" w:tplc="9B3002EC">
      <w:start w:val="3"/>
      <w:numFmt w:val="decimal"/>
      <w:lvlText w:val="%1."/>
      <w:lvlJc w:val="left"/>
      <w:pPr>
        <w:ind w:left="720" w:hanging="36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7EB6D43"/>
    <w:multiLevelType w:val="hybridMultilevel"/>
    <w:tmpl w:val="D7C651A6"/>
    <w:lvl w:ilvl="0" w:tplc="A9FA54C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381B188B"/>
    <w:multiLevelType w:val="hybridMultilevel"/>
    <w:tmpl w:val="90BC0FC2"/>
    <w:lvl w:ilvl="0" w:tplc="A9FA54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1E11C2E"/>
    <w:multiLevelType w:val="hybridMultilevel"/>
    <w:tmpl w:val="6B2C0054"/>
    <w:lvl w:ilvl="0" w:tplc="E91C8634">
      <w:start w:val="1"/>
      <w:numFmt w:val="decimal"/>
      <w:lvlText w:val="4.4.%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15:restartNumberingAfterBreak="0">
    <w:nsid w:val="4C0D4A32"/>
    <w:multiLevelType w:val="hybridMultilevel"/>
    <w:tmpl w:val="7AB4ECAE"/>
    <w:lvl w:ilvl="0" w:tplc="8D9E5ED4">
      <w:start w:val="1"/>
      <w:numFmt w:val="decimal"/>
      <w:suff w:val="space"/>
      <w:lvlText w:val="%1."/>
      <w:lvlJc w:val="left"/>
      <w:pPr>
        <w:ind w:left="1571" w:hanging="360"/>
      </w:pPr>
      <w:rPr>
        <w:rFonts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9" w15:restartNumberingAfterBreak="0">
    <w:nsid w:val="4CB7415D"/>
    <w:multiLevelType w:val="multilevel"/>
    <w:tmpl w:val="3F32EA62"/>
    <w:lvl w:ilvl="0">
      <w:start w:val="1"/>
      <w:numFmt w:val="upperRoman"/>
      <w:suff w:val="space"/>
      <w:lvlText w:val="%1."/>
      <w:lvlJc w:val="left"/>
      <w:pPr>
        <w:ind w:left="1429" w:hanging="720"/>
      </w:pPr>
      <w:rPr>
        <w:rFonts w:hint="default"/>
        <w:b/>
      </w:rPr>
    </w:lvl>
    <w:lvl w:ilvl="1">
      <w:start w:val="1"/>
      <w:numFmt w:val="decimal"/>
      <w:isLgl/>
      <w:suff w:val="space"/>
      <w:lvlText w:val="%1.%2"/>
      <w:lvlJc w:val="left"/>
      <w:pPr>
        <w:ind w:left="1069" w:hanging="360"/>
      </w:pPr>
      <w:rPr>
        <w:rFonts w:ascii="Times New Roman" w:hAnsi="Times New Roman" w:cs="Times New Roman" w:hint="default"/>
        <w:b/>
        <w:i w:val="0"/>
      </w:rPr>
    </w:lvl>
    <w:lvl w:ilvl="2">
      <w:start w:val="1"/>
      <w:numFmt w:val="decimal"/>
      <w:isLgl/>
      <w:lvlText w:val="%1.%2.%3"/>
      <w:lvlJc w:val="left"/>
      <w:pPr>
        <w:ind w:left="1571" w:hanging="720"/>
      </w:pPr>
      <w:rPr>
        <w:rFonts w:ascii="Times New Roman" w:hAnsi="Times New Roman" w:cs="Times New Roman"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0" w15:restartNumberingAfterBreak="0">
    <w:nsid w:val="53BA42D7"/>
    <w:multiLevelType w:val="hybridMultilevel"/>
    <w:tmpl w:val="E124A738"/>
    <w:lvl w:ilvl="0" w:tplc="735E6E8E">
      <w:start w:val="1"/>
      <w:numFmt w:val="decimal"/>
      <w:lvlText w:val="3.6.%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15:restartNumberingAfterBreak="0">
    <w:nsid w:val="545346F6"/>
    <w:multiLevelType w:val="hybridMultilevel"/>
    <w:tmpl w:val="0F941A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57C32F82"/>
    <w:multiLevelType w:val="hybridMultilevel"/>
    <w:tmpl w:val="86AACD6A"/>
    <w:lvl w:ilvl="0" w:tplc="4C048AD4">
      <w:start w:val="1"/>
      <w:numFmt w:val="decimal"/>
      <w:lvlText w:val="2.18.%1"/>
      <w:lvlJc w:val="left"/>
      <w:pPr>
        <w:ind w:left="157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59AD1763"/>
    <w:multiLevelType w:val="hybridMultilevel"/>
    <w:tmpl w:val="D7F8F5AC"/>
    <w:lvl w:ilvl="0" w:tplc="7E8EA58E">
      <w:start w:val="1"/>
      <w:numFmt w:val="decimal"/>
      <w:lvlText w:val="2.17.%1"/>
      <w:lvlJc w:val="left"/>
      <w:pPr>
        <w:ind w:left="157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5B812773"/>
    <w:multiLevelType w:val="hybridMultilevel"/>
    <w:tmpl w:val="D87465E0"/>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DFE1A73"/>
    <w:multiLevelType w:val="hybridMultilevel"/>
    <w:tmpl w:val="A8E01C48"/>
    <w:lvl w:ilvl="0" w:tplc="D6C4A8EC">
      <w:start w:val="1"/>
      <w:numFmt w:val="decimal"/>
      <w:lvlText w:val="5.2.%1"/>
      <w:lvlJc w:val="left"/>
      <w:pPr>
        <w:ind w:left="72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5E441B3C"/>
    <w:multiLevelType w:val="hybridMultilevel"/>
    <w:tmpl w:val="8AB6DA10"/>
    <w:lvl w:ilvl="0" w:tplc="4AFACB6E">
      <w:start w:val="1"/>
      <w:numFmt w:val="decimal"/>
      <w:lvlText w:val="3.3.%1"/>
      <w:lvlJc w:val="left"/>
      <w:pPr>
        <w:ind w:left="128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5F284BCB"/>
    <w:multiLevelType w:val="hybridMultilevel"/>
    <w:tmpl w:val="2B3AA86E"/>
    <w:lvl w:ilvl="0" w:tplc="D764A09C">
      <w:start w:val="1"/>
      <w:numFmt w:val="decimal"/>
      <w:suff w:val="space"/>
      <w:lvlText w:val="4.2.%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15:restartNumberingAfterBreak="0">
    <w:nsid w:val="61D56811"/>
    <w:multiLevelType w:val="hybridMultilevel"/>
    <w:tmpl w:val="672EB438"/>
    <w:lvl w:ilvl="0" w:tplc="EA1CFA24">
      <w:start w:val="1"/>
      <w:numFmt w:val="decimal"/>
      <w:lvlText w:val="1.1.%1"/>
      <w:lvlJc w:val="left"/>
      <w:pPr>
        <w:ind w:left="1429" w:hanging="360"/>
      </w:pPr>
      <w:rPr>
        <w:rFonts w:cs="Times New Roman" w:hint="default"/>
      </w:rPr>
    </w:lvl>
    <w:lvl w:ilvl="1" w:tplc="27D8FA70">
      <w:start w:val="1"/>
      <w:numFmt w:val="decimal"/>
      <w:lvlText w:val="1.2.%2"/>
      <w:lvlJc w:val="left"/>
      <w:pPr>
        <w:ind w:left="4897"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15:restartNumberingAfterBreak="0">
    <w:nsid w:val="621B73AF"/>
    <w:multiLevelType w:val="hybridMultilevel"/>
    <w:tmpl w:val="B3A07578"/>
    <w:lvl w:ilvl="0" w:tplc="EA1CFA24">
      <w:start w:val="1"/>
      <w:numFmt w:val="decimal"/>
      <w:lvlText w:val="1.1.%1"/>
      <w:lvlJc w:val="left"/>
      <w:pPr>
        <w:ind w:left="1440" w:hanging="360"/>
      </w:pPr>
      <w:rPr>
        <w:rFonts w:cs="Times New Roman" w:hint="default"/>
      </w:rPr>
    </w:lvl>
    <w:lvl w:ilvl="1" w:tplc="86726B60">
      <w:start w:val="1"/>
      <w:numFmt w:val="decimal"/>
      <w:lvlText w:val="1.1.%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62411FC9"/>
    <w:multiLevelType w:val="hybridMultilevel"/>
    <w:tmpl w:val="24CE4578"/>
    <w:lvl w:ilvl="0" w:tplc="BB3ECDBC">
      <w:start w:val="1"/>
      <w:numFmt w:val="decimal"/>
      <w:lvlText w:val="1.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636C666C"/>
    <w:multiLevelType w:val="hybridMultilevel"/>
    <w:tmpl w:val="39F6F73C"/>
    <w:lvl w:ilvl="0" w:tplc="BE3C803C">
      <w:start w:val="1"/>
      <w:numFmt w:val="decimal"/>
      <w:lvlText w:val="5.5.%1"/>
      <w:lvlJc w:val="left"/>
      <w:pPr>
        <w:ind w:left="1260" w:hanging="360"/>
      </w:pPr>
      <w:rPr>
        <w:rFonts w:cs="Times New Roman" w:hint="default"/>
      </w:rPr>
    </w:lvl>
    <w:lvl w:ilvl="1" w:tplc="A9FA54C8">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15:restartNumberingAfterBreak="0">
    <w:nsid w:val="64CB0308"/>
    <w:multiLevelType w:val="hybridMultilevel"/>
    <w:tmpl w:val="9A760598"/>
    <w:lvl w:ilvl="0" w:tplc="8C643EE2">
      <w:start w:val="1"/>
      <w:numFmt w:val="decimal"/>
      <w:lvlText w:val="2.10.%1"/>
      <w:lvlJc w:val="left"/>
      <w:pPr>
        <w:ind w:left="270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15:restartNumberingAfterBreak="0">
    <w:nsid w:val="67D63B54"/>
    <w:multiLevelType w:val="multilevel"/>
    <w:tmpl w:val="51EC462C"/>
    <w:lvl w:ilvl="0">
      <w:start w:val="2"/>
      <w:numFmt w:val="decimal"/>
      <w:lvlText w:val="%1"/>
      <w:lvlJc w:val="left"/>
      <w:pPr>
        <w:ind w:left="420" w:hanging="420"/>
      </w:pPr>
      <w:rPr>
        <w:rFonts w:hint="default"/>
      </w:rPr>
    </w:lvl>
    <w:lvl w:ilvl="1">
      <w:start w:val="13"/>
      <w:numFmt w:val="decimal"/>
      <w:lvlText w:val="%1.%2"/>
      <w:lvlJc w:val="left"/>
      <w:pPr>
        <w:ind w:left="1849" w:hanging="420"/>
      </w:pPr>
      <w:rPr>
        <w:rFonts w:hint="default"/>
      </w:rPr>
    </w:lvl>
    <w:lvl w:ilvl="2">
      <w:start w:val="1"/>
      <w:numFmt w:val="decimal"/>
      <w:lvlText w:val="%1.%2.%3"/>
      <w:lvlJc w:val="left"/>
      <w:pPr>
        <w:ind w:left="3578" w:hanging="720"/>
      </w:pPr>
      <w:rPr>
        <w:rFonts w:hint="default"/>
      </w:rPr>
    </w:lvl>
    <w:lvl w:ilvl="3">
      <w:start w:val="1"/>
      <w:numFmt w:val="decimal"/>
      <w:suff w:val="space"/>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44" w15:restartNumberingAfterBreak="0">
    <w:nsid w:val="68107018"/>
    <w:multiLevelType w:val="hybridMultilevel"/>
    <w:tmpl w:val="45D2DA52"/>
    <w:lvl w:ilvl="0" w:tplc="CC64C8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697B5788"/>
    <w:multiLevelType w:val="hybridMultilevel"/>
    <w:tmpl w:val="9628F564"/>
    <w:lvl w:ilvl="0" w:tplc="A9FA54C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6AAA4074"/>
    <w:multiLevelType w:val="hybridMultilevel"/>
    <w:tmpl w:val="A3B4D0CE"/>
    <w:lvl w:ilvl="0" w:tplc="105E6730">
      <w:start w:val="1"/>
      <w:numFmt w:val="decimal"/>
      <w:lvlText w:val="2.7.%1"/>
      <w:lvlJc w:val="left"/>
      <w:pPr>
        <w:ind w:left="2700" w:hanging="360"/>
      </w:pPr>
      <w:rPr>
        <w:rFonts w:cs="Times New Roman" w:hint="default"/>
        <w:i w:val="0"/>
      </w:rPr>
    </w:lvl>
    <w:lvl w:ilvl="1" w:tplc="04190019" w:tentative="1">
      <w:start w:val="1"/>
      <w:numFmt w:val="lowerLetter"/>
      <w:lvlText w:val="%2."/>
      <w:lvlJc w:val="left"/>
      <w:pPr>
        <w:ind w:left="3420" w:hanging="360"/>
      </w:pPr>
      <w:rPr>
        <w:rFonts w:cs="Times New Roman"/>
      </w:rPr>
    </w:lvl>
    <w:lvl w:ilvl="2" w:tplc="0419001B" w:tentative="1">
      <w:start w:val="1"/>
      <w:numFmt w:val="lowerRoman"/>
      <w:lvlText w:val="%3."/>
      <w:lvlJc w:val="right"/>
      <w:pPr>
        <w:ind w:left="4140" w:hanging="180"/>
      </w:pPr>
      <w:rPr>
        <w:rFonts w:cs="Times New Roman"/>
      </w:rPr>
    </w:lvl>
    <w:lvl w:ilvl="3" w:tplc="0419000F" w:tentative="1">
      <w:start w:val="1"/>
      <w:numFmt w:val="decimal"/>
      <w:lvlText w:val="%4."/>
      <w:lvlJc w:val="left"/>
      <w:pPr>
        <w:ind w:left="4860" w:hanging="360"/>
      </w:pPr>
      <w:rPr>
        <w:rFonts w:cs="Times New Roman"/>
      </w:rPr>
    </w:lvl>
    <w:lvl w:ilvl="4" w:tplc="04190019" w:tentative="1">
      <w:start w:val="1"/>
      <w:numFmt w:val="lowerLetter"/>
      <w:lvlText w:val="%5."/>
      <w:lvlJc w:val="left"/>
      <w:pPr>
        <w:ind w:left="5580" w:hanging="360"/>
      </w:pPr>
      <w:rPr>
        <w:rFonts w:cs="Times New Roman"/>
      </w:rPr>
    </w:lvl>
    <w:lvl w:ilvl="5" w:tplc="0419001B" w:tentative="1">
      <w:start w:val="1"/>
      <w:numFmt w:val="lowerRoman"/>
      <w:lvlText w:val="%6."/>
      <w:lvlJc w:val="right"/>
      <w:pPr>
        <w:ind w:left="6300" w:hanging="180"/>
      </w:pPr>
      <w:rPr>
        <w:rFonts w:cs="Times New Roman"/>
      </w:rPr>
    </w:lvl>
    <w:lvl w:ilvl="6" w:tplc="0419000F" w:tentative="1">
      <w:start w:val="1"/>
      <w:numFmt w:val="decimal"/>
      <w:lvlText w:val="%7."/>
      <w:lvlJc w:val="left"/>
      <w:pPr>
        <w:ind w:left="7020" w:hanging="360"/>
      </w:pPr>
      <w:rPr>
        <w:rFonts w:cs="Times New Roman"/>
      </w:rPr>
    </w:lvl>
    <w:lvl w:ilvl="7" w:tplc="04190019" w:tentative="1">
      <w:start w:val="1"/>
      <w:numFmt w:val="lowerLetter"/>
      <w:lvlText w:val="%8."/>
      <w:lvlJc w:val="left"/>
      <w:pPr>
        <w:ind w:left="7740" w:hanging="360"/>
      </w:pPr>
      <w:rPr>
        <w:rFonts w:cs="Times New Roman"/>
      </w:rPr>
    </w:lvl>
    <w:lvl w:ilvl="8" w:tplc="0419001B" w:tentative="1">
      <w:start w:val="1"/>
      <w:numFmt w:val="lowerRoman"/>
      <w:lvlText w:val="%9."/>
      <w:lvlJc w:val="right"/>
      <w:pPr>
        <w:ind w:left="8460" w:hanging="180"/>
      </w:pPr>
      <w:rPr>
        <w:rFonts w:cs="Times New Roman"/>
      </w:rPr>
    </w:lvl>
  </w:abstractNum>
  <w:abstractNum w:abstractNumId="47" w15:restartNumberingAfterBreak="0">
    <w:nsid w:val="6CC461ED"/>
    <w:multiLevelType w:val="hybridMultilevel"/>
    <w:tmpl w:val="6D861108"/>
    <w:lvl w:ilvl="0" w:tplc="41B06BAE">
      <w:start w:val="1"/>
      <w:numFmt w:val="decimal"/>
      <w:lvlText w:val="3.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8" w15:restartNumberingAfterBreak="0">
    <w:nsid w:val="6F10000E"/>
    <w:multiLevelType w:val="hybridMultilevel"/>
    <w:tmpl w:val="84A663BC"/>
    <w:lvl w:ilvl="0" w:tplc="BE3C803C">
      <w:start w:val="1"/>
      <w:numFmt w:val="decimal"/>
      <w:lvlText w:val="5.5.%1"/>
      <w:lvlJc w:val="left"/>
      <w:pPr>
        <w:ind w:left="126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15:restartNumberingAfterBreak="0">
    <w:nsid w:val="76363487"/>
    <w:multiLevelType w:val="hybridMultilevel"/>
    <w:tmpl w:val="6EBEDD38"/>
    <w:lvl w:ilvl="0" w:tplc="6818CAA6">
      <w:start w:val="1"/>
      <w:numFmt w:val="decimal"/>
      <w:lvlText w:val="1.3.%1"/>
      <w:lvlJc w:val="left"/>
      <w:pPr>
        <w:ind w:left="1440" w:hanging="360"/>
      </w:pPr>
      <w:rPr>
        <w:rFonts w:cs="Times New Roman" w:hint="default"/>
      </w:rPr>
    </w:lvl>
    <w:lvl w:ilvl="1" w:tplc="2624A01C">
      <w:start w:val="1"/>
      <w:numFmt w:val="decimal"/>
      <w:lvlText w:val="1.3.%2"/>
      <w:lvlJc w:val="left"/>
      <w:pPr>
        <w:ind w:left="1211" w:hanging="360"/>
      </w:pPr>
      <w:rPr>
        <w:rFonts w:cs="Times New Roman" w:hint="default"/>
        <w:b w:val="0"/>
        <w:i w:val="0"/>
        <w:color w:val="auto"/>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15:restartNumberingAfterBreak="0">
    <w:nsid w:val="770D76EB"/>
    <w:multiLevelType w:val="multilevel"/>
    <w:tmpl w:val="55A63CB0"/>
    <w:lvl w:ilvl="0">
      <w:start w:val="5"/>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hint="default"/>
        <w:b/>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1" w15:restartNumberingAfterBreak="0">
    <w:nsid w:val="77E96597"/>
    <w:multiLevelType w:val="multilevel"/>
    <w:tmpl w:val="4EDCCD3A"/>
    <w:lvl w:ilvl="0">
      <w:start w:val="2"/>
      <w:numFmt w:val="decimal"/>
      <w:lvlText w:val="%1"/>
      <w:lvlJc w:val="left"/>
      <w:pPr>
        <w:ind w:left="420" w:hanging="420"/>
      </w:pPr>
      <w:rPr>
        <w:rFonts w:hint="default"/>
      </w:rPr>
    </w:lvl>
    <w:lvl w:ilvl="1">
      <w:start w:val="12"/>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2" w15:restartNumberingAfterBreak="0">
    <w:nsid w:val="78C31889"/>
    <w:multiLevelType w:val="hybridMultilevel"/>
    <w:tmpl w:val="DA44F028"/>
    <w:lvl w:ilvl="0" w:tplc="133E9B58">
      <w:start w:val="1"/>
      <w:numFmt w:val="decimal"/>
      <w:lvlText w:val="3.7.%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23"/>
  </w:num>
  <w:num w:numId="4">
    <w:abstractNumId w:val="39"/>
  </w:num>
  <w:num w:numId="5">
    <w:abstractNumId w:val="38"/>
  </w:num>
  <w:num w:numId="6">
    <w:abstractNumId w:val="49"/>
  </w:num>
  <w:num w:numId="7">
    <w:abstractNumId w:val="31"/>
  </w:num>
  <w:num w:numId="8">
    <w:abstractNumId w:val="34"/>
  </w:num>
  <w:num w:numId="9">
    <w:abstractNumId w:val="44"/>
  </w:num>
  <w:num w:numId="10">
    <w:abstractNumId w:val="0"/>
  </w:num>
  <w:num w:numId="11">
    <w:abstractNumId w:val="40"/>
  </w:num>
  <w:num w:numId="12">
    <w:abstractNumId w:val="25"/>
  </w:num>
  <w:num w:numId="13">
    <w:abstractNumId w:val="29"/>
  </w:num>
  <w:num w:numId="14">
    <w:abstractNumId w:val="5"/>
  </w:num>
  <w:num w:numId="15">
    <w:abstractNumId w:val="21"/>
  </w:num>
  <w:num w:numId="16">
    <w:abstractNumId w:val="46"/>
  </w:num>
  <w:num w:numId="17">
    <w:abstractNumId w:val="17"/>
  </w:num>
  <w:num w:numId="18">
    <w:abstractNumId w:val="14"/>
  </w:num>
  <w:num w:numId="19">
    <w:abstractNumId w:val="42"/>
  </w:num>
  <w:num w:numId="20">
    <w:abstractNumId w:val="16"/>
  </w:num>
  <w:num w:numId="21">
    <w:abstractNumId w:val="28"/>
  </w:num>
  <w:num w:numId="22">
    <w:abstractNumId w:val="7"/>
  </w:num>
  <w:num w:numId="23">
    <w:abstractNumId w:val="8"/>
  </w:num>
  <w:num w:numId="24">
    <w:abstractNumId w:val="33"/>
  </w:num>
  <w:num w:numId="25">
    <w:abstractNumId w:val="32"/>
  </w:num>
  <w:num w:numId="26">
    <w:abstractNumId w:val="10"/>
  </w:num>
  <w:num w:numId="27">
    <w:abstractNumId w:val="36"/>
  </w:num>
  <w:num w:numId="28">
    <w:abstractNumId w:val="13"/>
  </w:num>
  <w:num w:numId="29">
    <w:abstractNumId w:val="47"/>
  </w:num>
  <w:num w:numId="30">
    <w:abstractNumId w:val="30"/>
  </w:num>
  <w:num w:numId="31">
    <w:abstractNumId w:val="52"/>
  </w:num>
  <w:num w:numId="32">
    <w:abstractNumId w:val="22"/>
  </w:num>
  <w:num w:numId="33">
    <w:abstractNumId w:val="37"/>
  </w:num>
  <w:num w:numId="34">
    <w:abstractNumId w:val="27"/>
  </w:num>
  <w:num w:numId="35">
    <w:abstractNumId w:val="12"/>
  </w:num>
  <w:num w:numId="36">
    <w:abstractNumId w:val="4"/>
  </w:num>
  <w:num w:numId="37">
    <w:abstractNumId w:val="6"/>
  </w:num>
  <w:num w:numId="38">
    <w:abstractNumId w:val="35"/>
  </w:num>
  <w:num w:numId="39">
    <w:abstractNumId w:val="19"/>
  </w:num>
  <w:num w:numId="40">
    <w:abstractNumId w:val="48"/>
  </w:num>
  <w:num w:numId="41">
    <w:abstractNumId w:val="41"/>
  </w:num>
  <w:num w:numId="42">
    <w:abstractNumId w:val="11"/>
  </w:num>
  <w:num w:numId="43">
    <w:abstractNumId w:val="43"/>
  </w:num>
  <w:num w:numId="44">
    <w:abstractNumId w:val="51"/>
  </w:num>
  <w:num w:numId="45">
    <w:abstractNumId w:val="45"/>
  </w:num>
  <w:num w:numId="46">
    <w:abstractNumId w:val="26"/>
  </w:num>
  <w:num w:numId="47">
    <w:abstractNumId w:val="1"/>
  </w:num>
  <w:num w:numId="48">
    <w:abstractNumId w:val="18"/>
  </w:num>
  <w:num w:numId="49">
    <w:abstractNumId w:val="2"/>
  </w:num>
  <w:num w:numId="50">
    <w:abstractNumId w:val="50"/>
  </w:num>
  <w:num w:numId="51">
    <w:abstractNumId w:val="20"/>
  </w:num>
  <w:num w:numId="52">
    <w:abstractNumId w:val="24"/>
  </w:num>
  <w:num w:numId="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Шаринов Денис Владимирович">
    <w15:presenceInfo w15:providerId="AD" w15:userId="S-1-5-21-224379783-3070823603-4266104990-36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10B"/>
    <w:rsid w:val="00005DE5"/>
    <w:rsid w:val="000118D5"/>
    <w:rsid w:val="000209FE"/>
    <w:rsid w:val="00026C32"/>
    <w:rsid w:val="00030E59"/>
    <w:rsid w:val="00033689"/>
    <w:rsid w:val="000371C5"/>
    <w:rsid w:val="0005061C"/>
    <w:rsid w:val="0005284B"/>
    <w:rsid w:val="00053D14"/>
    <w:rsid w:val="00054594"/>
    <w:rsid w:val="00065E40"/>
    <w:rsid w:val="00067B01"/>
    <w:rsid w:val="0007315B"/>
    <w:rsid w:val="0008049F"/>
    <w:rsid w:val="0008384F"/>
    <w:rsid w:val="00090BD3"/>
    <w:rsid w:val="00093301"/>
    <w:rsid w:val="00094600"/>
    <w:rsid w:val="000A0C2C"/>
    <w:rsid w:val="000A0E2B"/>
    <w:rsid w:val="000A374E"/>
    <w:rsid w:val="000B073A"/>
    <w:rsid w:val="000B13A6"/>
    <w:rsid w:val="000B5033"/>
    <w:rsid w:val="000B5712"/>
    <w:rsid w:val="000C5E61"/>
    <w:rsid w:val="000C62C3"/>
    <w:rsid w:val="000C6401"/>
    <w:rsid w:val="000D2BEF"/>
    <w:rsid w:val="000D4461"/>
    <w:rsid w:val="000D5F7D"/>
    <w:rsid w:val="000F241E"/>
    <w:rsid w:val="00105D93"/>
    <w:rsid w:val="00105F4A"/>
    <w:rsid w:val="00105FBE"/>
    <w:rsid w:val="0010645E"/>
    <w:rsid w:val="00107C88"/>
    <w:rsid w:val="0011149C"/>
    <w:rsid w:val="001258BC"/>
    <w:rsid w:val="0012655B"/>
    <w:rsid w:val="0014171E"/>
    <w:rsid w:val="00146335"/>
    <w:rsid w:val="00151816"/>
    <w:rsid w:val="00153FDF"/>
    <w:rsid w:val="001564BA"/>
    <w:rsid w:val="00161B9B"/>
    <w:rsid w:val="001710B4"/>
    <w:rsid w:val="00172BAB"/>
    <w:rsid w:val="00177F31"/>
    <w:rsid w:val="00182FFD"/>
    <w:rsid w:val="00185B75"/>
    <w:rsid w:val="00195555"/>
    <w:rsid w:val="001A01C3"/>
    <w:rsid w:val="001A40E1"/>
    <w:rsid w:val="001A7F46"/>
    <w:rsid w:val="001B1094"/>
    <w:rsid w:val="001B596C"/>
    <w:rsid w:val="001C64AB"/>
    <w:rsid w:val="001E138A"/>
    <w:rsid w:val="001E6275"/>
    <w:rsid w:val="001E6617"/>
    <w:rsid w:val="001E6C07"/>
    <w:rsid w:val="001F11ED"/>
    <w:rsid w:val="001F4B0C"/>
    <w:rsid w:val="00200794"/>
    <w:rsid w:val="00206778"/>
    <w:rsid w:val="002148A3"/>
    <w:rsid w:val="002168A6"/>
    <w:rsid w:val="002213C8"/>
    <w:rsid w:val="00223F92"/>
    <w:rsid w:val="0023097C"/>
    <w:rsid w:val="0023114D"/>
    <w:rsid w:val="00242895"/>
    <w:rsid w:val="00244B92"/>
    <w:rsid w:val="00251E79"/>
    <w:rsid w:val="002601F1"/>
    <w:rsid w:val="00260716"/>
    <w:rsid w:val="002818A2"/>
    <w:rsid w:val="002818F2"/>
    <w:rsid w:val="00281ABC"/>
    <w:rsid w:val="0029137A"/>
    <w:rsid w:val="002B53A4"/>
    <w:rsid w:val="002B7F39"/>
    <w:rsid w:val="002C047B"/>
    <w:rsid w:val="002C1272"/>
    <w:rsid w:val="002C39DB"/>
    <w:rsid w:val="002C57B2"/>
    <w:rsid w:val="002D1183"/>
    <w:rsid w:val="002D5CF7"/>
    <w:rsid w:val="002E40E9"/>
    <w:rsid w:val="002E6475"/>
    <w:rsid w:val="002E6CB2"/>
    <w:rsid w:val="002F559F"/>
    <w:rsid w:val="0030776F"/>
    <w:rsid w:val="00307A16"/>
    <w:rsid w:val="00311B6A"/>
    <w:rsid w:val="003476C9"/>
    <w:rsid w:val="00354754"/>
    <w:rsid w:val="00355059"/>
    <w:rsid w:val="003556EC"/>
    <w:rsid w:val="003613D0"/>
    <w:rsid w:val="0037688B"/>
    <w:rsid w:val="00376D32"/>
    <w:rsid w:val="0039032B"/>
    <w:rsid w:val="003D0A13"/>
    <w:rsid w:val="003D2037"/>
    <w:rsid w:val="003D34AC"/>
    <w:rsid w:val="003D4556"/>
    <w:rsid w:val="003D45AB"/>
    <w:rsid w:val="003E1AA8"/>
    <w:rsid w:val="003E1DC2"/>
    <w:rsid w:val="003F2F7D"/>
    <w:rsid w:val="00410C49"/>
    <w:rsid w:val="004230D2"/>
    <w:rsid w:val="00432D81"/>
    <w:rsid w:val="004371DA"/>
    <w:rsid w:val="004434F6"/>
    <w:rsid w:val="00457AAA"/>
    <w:rsid w:val="00472136"/>
    <w:rsid w:val="0047454E"/>
    <w:rsid w:val="0047674C"/>
    <w:rsid w:val="0048053C"/>
    <w:rsid w:val="0048142D"/>
    <w:rsid w:val="004828CC"/>
    <w:rsid w:val="0049281B"/>
    <w:rsid w:val="00494770"/>
    <w:rsid w:val="004A713A"/>
    <w:rsid w:val="004B46ED"/>
    <w:rsid w:val="004C377E"/>
    <w:rsid w:val="004C3BC4"/>
    <w:rsid w:val="004E5180"/>
    <w:rsid w:val="004E575C"/>
    <w:rsid w:val="004F6A75"/>
    <w:rsid w:val="00502A2E"/>
    <w:rsid w:val="00504D8E"/>
    <w:rsid w:val="00526AE3"/>
    <w:rsid w:val="00540042"/>
    <w:rsid w:val="005409A3"/>
    <w:rsid w:val="00550F64"/>
    <w:rsid w:val="00554476"/>
    <w:rsid w:val="00555E66"/>
    <w:rsid w:val="00555F50"/>
    <w:rsid w:val="00556D81"/>
    <w:rsid w:val="005571BC"/>
    <w:rsid w:val="0056110B"/>
    <w:rsid w:val="00562D55"/>
    <w:rsid w:val="005631CE"/>
    <w:rsid w:val="005675B1"/>
    <w:rsid w:val="005757E9"/>
    <w:rsid w:val="00581F92"/>
    <w:rsid w:val="00584840"/>
    <w:rsid w:val="005961CB"/>
    <w:rsid w:val="005A244C"/>
    <w:rsid w:val="005B2B49"/>
    <w:rsid w:val="005B4408"/>
    <w:rsid w:val="005D524E"/>
    <w:rsid w:val="005D6089"/>
    <w:rsid w:val="005D7252"/>
    <w:rsid w:val="005E6F32"/>
    <w:rsid w:val="005F3C7F"/>
    <w:rsid w:val="00603090"/>
    <w:rsid w:val="006040BC"/>
    <w:rsid w:val="00607C2E"/>
    <w:rsid w:val="00612206"/>
    <w:rsid w:val="00612DED"/>
    <w:rsid w:val="00621C2C"/>
    <w:rsid w:val="00623773"/>
    <w:rsid w:val="00632565"/>
    <w:rsid w:val="00644ABB"/>
    <w:rsid w:val="00645223"/>
    <w:rsid w:val="006508C6"/>
    <w:rsid w:val="00651FF9"/>
    <w:rsid w:val="00657E58"/>
    <w:rsid w:val="0066438D"/>
    <w:rsid w:val="00667D51"/>
    <w:rsid w:val="006774FD"/>
    <w:rsid w:val="00682C96"/>
    <w:rsid w:val="006A4AB9"/>
    <w:rsid w:val="006B17AE"/>
    <w:rsid w:val="006B4C62"/>
    <w:rsid w:val="006C5E51"/>
    <w:rsid w:val="007107AD"/>
    <w:rsid w:val="00711E4A"/>
    <w:rsid w:val="007127FB"/>
    <w:rsid w:val="00724ACD"/>
    <w:rsid w:val="007259A9"/>
    <w:rsid w:val="00726376"/>
    <w:rsid w:val="00733A20"/>
    <w:rsid w:val="00752726"/>
    <w:rsid w:val="00762666"/>
    <w:rsid w:val="007758DE"/>
    <w:rsid w:val="00790223"/>
    <w:rsid w:val="00796A80"/>
    <w:rsid w:val="007A0454"/>
    <w:rsid w:val="007A1A4D"/>
    <w:rsid w:val="007B0143"/>
    <w:rsid w:val="007B1062"/>
    <w:rsid w:val="007C0A24"/>
    <w:rsid w:val="007C290C"/>
    <w:rsid w:val="007E1849"/>
    <w:rsid w:val="00815845"/>
    <w:rsid w:val="00820882"/>
    <w:rsid w:val="00821915"/>
    <w:rsid w:val="00822F92"/>
    <w:rsid w:val="00824964"/>
    <w:rsid w:val="0083278D"/>
    <w:rsid w:val="00832BA9"/>
    <w:rsid w:val="008507A1"/>
    <w:rsid w:val="00855DEA"/>
    <w:rsid w:val="00863FCA"/>
    <w:rsid w:val="0087360A"/>
    <w:rsid w:val="00883BB0"/>
    <w:rsid w:val="008843AE"/>
    <w:rsid w:val="00886B6D"/>
    <w:rsid w:val="00892977"/>
    <w:rsid w:val="00893D78"/>
    <w:rsid w:val="00896491"/>
    <w:rsid w:val="00897C24"/>
    <w:rsid w:val="008A0298"/>
    <w:rsid w:val="008A1A8D"/>
    <w:rsid w:val="008A522E"/>
    <w:rsid w:val="008A5869"/>
    <w:rsid w:val="008B5A50"/>
    <w:rsid w:val="008C169C"/>
    <w:rsid w:val="008C1E58"/>
    <w:rsid w:val="008D4682"/>
    <w:rsid w:val="008D688C"/>
    <w:rsid w:val="008D6FEB"/>
    <w:rsid w:val="008D7B73"/>
    <w:rsid w:val="008D7C00"/>
    <w:rsid w:val="008E70FA"/>
    <w:rsid w:val="008F1EE4"/>
    <w:rsid w:val="0091408E"/>
    <w:rsid w:val="009166ED"/>
    <w:rsid w:val="00917DCF"/>
    <w:rsid w:val="00934DBA"/>
    <w:rsid w:val="00934FF0"/>
    <w:rsid w:val="00947FD8"/>
    <w:rsid w:val="00952E1F"/>
    <w:rsid w:val="00960329"/>
    <w:rsid w:val="00960839"/>
    <w:rsid w:val="0097082B"/>
    <w:rsid w:val="00972A20"/>
    <w:rsid w:val="00975BA2"/>
    <w:rsid w:val="00990712"/>
    <w:rsid w:val="0099457D"/>
    <w:rsid w:val="00996F3E"/>
    <w:rsid w:val="00997955"/>
    <w:rsid w:val="009A1A93"/>
    <w:rsid w:val="009A1F8F"/>
    <w:rsid w:val="009A226E"/>
    <w:rsid w:val="009A2B23"/>
    <w:rsid w:val="009B0CFD"/>
    <w:rsid w:val="009B5C42"/>
    <w:rsid w:val="009D17AC"/>
    <w:rsid w:val="009D229E"/>
    <w:rsid w:val="009D75A6"/>
    <w:rsid w:val="009E6696"/>
    <w:rsid w:val="009F0E76"/>
    <w:rsid w:val="00A00A5F"/>
    <w:rsid w:val="00A04453"/>
    <w:rsid w:val="00A061EA"/>
    <w:rsid w:val="00A11FEB"/>
    <w:rsid w:val="00A14180"/>
    <w:rsid w:val="00A165BF"/>
    <w:rsid w:val="00A30F04"/>
    <w:rsid w:val="00A3489A"/>
    <w:rsid w:val="00A40E8D"/>
    <w:rsid w:val="00A418F2"/>
    <w:rsid w:val="00A44235"/>
    <w:rsid w:val="00A465DA"/>
    <w:rsid w:val="00A47D37"/>
    <w:rsid w:val="00A64C30"/>
    <w:rsid w:val="00A6570A"/>
    <w:rsid w:val="00A661C9"/>
    <w:rsid w:val="00A82722"/>
    <w:rsid w:val="00A93DD1"/>
    <w:rsid w:val="00AA0010"/>
    <w:rsid w:val="00AA0369"/>
    <w:rsid w:val="00AA7C14"/>
    <w:rsid w:val="00AB1122"/>
    <w:rsid w:val="00AB5E51"/>
    <w:rsid w:val="00AC0E3A"/>
    <w:rsid w:val="00AD1842"/>
    <w:rsid w:val="00AD50D3"/>
    <w:rsid w:val="00AE47DD"/>
    <w:rsid w:val="00AF2FBE"/>
    <w:rsid w:val="00B23E6B"/>
    <w:rsid w:val="00B24B32"/>
    <w:rsid w:val="00B251E7"/>
    <w:rsid w:val="00B257A2"/>
    <w:rsid w:val="00B266EC"/>
    <w:rsid w:val="00B272CA"/>
    <w:rsid w:val="00B401E6"/>
    <w:rsid w:val="00B41833"/>
    <w:rsid w:val="00B5296D"/>
    <w:rsid w:val="00B55A3C"/>
    <w:rsid w:val="00B573EC"/>
    <w:rsid w:val="00B6711A"/>
    <w:rsid w:val="00B723CD"/>
    <w:rsid w:val="00B72E8F"/>
    <w:rsid w:val="00B76CF3"/>
    <w:rsid w:val="00B82A08"/>
    <w:rsid w:val="00B838DB"/>
    <w:rsid w:val="00B90D2E"/>
    <w:rsid w:val="00B9313C"/>
    <w:rsid w:val="00B93B3B"/>
    <w:rsid w:val="00B96C6E"/>
    <w:rsid w:val="00BA0697"/>
    <w:rsid w:val="00BA6D03"/>
    <w:rsid w:val="00BB2396"/>
    <w:rsid w:val="00BC3AD5"/>
    <w:rsid w:val="00BD620F"/>
    <w:rsid w:val="00BE4A17"/>
    <w:rsid w:val="00C01708"/>
    <w:rsid w:val="00C046F8"/>
    <w:rsid w:val="00C068FA"/>
    <w:rsid w:val="00C13173"/>
    <w:rsid w:val="00C15C7B"/>
    <w:rsid w:val="00C23F86"/>
    <w:rsid w:val="00C2438D"/>
    <w:rsid w:val="00C2611F"/>
    <w:rsid w:val="00C27F7E"/>
    <w:rsid w:val="00C459B6"/>
    <w:rsid w:val="00C6050E"/>
    <w:rsid w:val="00C64A50"/>
    <w:rsid w:val="00C651B4"/>
    <w:rsid w:val="00C732FC"/>
    <w:rsid w:val="00C7581C"/>
    <w:rsid w:val="00C811EB"/>
    <w:rsid w:val="00C84064"/>
    <w:rsid w:val="00C84C96"/>
    <w:rsid w:val="00C91433"/>
    <w:rsid w:val="00C93D76"/>
    <w:rsid w:val="00C95E3F"/>
    <w:rsid w:val="00C969D5"/>
    <w:rsid w:val="00CA0FCC"/>
    <w:rsid w:val="00CA1F2B"/>
    <w:rsid w:val="00CA24E0"/>
    <w:rsid w:val="00CB03FB"/>
    <w:rsid w:val="00CC1564"/>
    <w:rsid w:val="00CC7DF8"/>
    <w:rsid w:val="00CD095D"/>
    <w:rsid w:val="00CD0F07"/>
    <w:rsid w:val="00CD722F"/>
    <w:rsid w:val="00CE0089"/>
    <w:rsid w:val="00CE194A"/>
    <w:rsid w:val="00CE3377"/>
    <w:rsid w:val="00CF414B"/>
    <w:rsid w:val="00CF4584"/>
    <w:rsid w:val="00D00C76"/>
    <w:rsid w:val="00D11911"/>
    <w:rsid w:val="00D15A56"/>
    <w:rsid w:val="00D34C56"/>
    <w:rsid w:val="00D42F0B"/>
    <w:rsid w:val="00D46FBA"/>
    <w:rsid w:val="00D66276"/>
    <w:rsid w:val="00D7175E"/>
    <w:rsid w:val="00D74BC3"/>
    <w:rsid w:val="00D76789"/>
    <w:rsid w:val="00D81463"/>
    <w:rsid w:val="00D85546"/>
    <w:rsid w:val="00D85DE0"/>
    <w:rsid w:val="00D85E8B"/>
    <w:rsid w:val="00D911ED"/>
    <w:rsid w:val="00DA2964"/>
    <w:rsid w:val="00DC0B5C"/>
    <w:rsid w:val="00DC29DD"/>
    <w:rsid w:val="00DE36E7"/>
    <w:rsid w:val="00DE391F"/>
    <w:rsid w:val="00DE794A"/>
    <w:rsid w:val="00DF5179"/>
    <w:rsid w:val="00DF66B3"/>
    <w:rsid w:val="00E073A2"/>
    <w:rsid w:val="00E15BE8"/>
    <w:rsid w:val="00E330CE"/>
    <w:rsid w:val="00E42163"/>
    <w:rsid w:val="00E43600"/>
    <w:rsid w:val="00E44178"/>
    <w:rsid w:val="00E50381"/>
    <w:rsid w:val="00E512CF"/>
    <w:rsid w:val="00E54922"/>
    <w:rsid w:val="00E60DC0"/>
    <w:rsid w:val="00E6115F"/>
    <w:rsid w:val="00E63565"/>
    <w:rsid w:val="00E6676A"/>
    <w:rsid w:val="00E73660"/>
    <w:rsid w:val="00E7726C"/>
    <w:rsid w:val="00E77D5D"/>
    <w:rsid w:val="00E80CFF"/>
    <w:rsid w:val="00E816C0"/>
    <w:rsid w:val="00E87C4A"/>
    <w:rsid w:val="00E87DFF"/>
    <w:rsid w:val="00E948FE"/>
    <w:rsid w:val="00E94C0C"/>
    <w:rsid w:val="00E97197"/>
    <w:rsid w:val="00EA177E"/>
    <w:rsid w:val="00EA3453"/>
    <w:rsid w:val="00EB0614"/>
    <w:rsid w:val="00EB093F"/>
    <w:rsid w:val="00EB544C"/>
    <w:rsid w:val="00EC6C23"/>
    <w:rsid w:val="00ED1C9B"/>
    <w:rsid w:val="00EE038F"/>
    <w:rsid w:val="00EE56A4"/>
    <w:rsid w:val="00EE77D3"/>
    <w:rsid w:val="00EF394C"/>
    <w:rsid w:val="00F01011"/>
    <w:rsid w:val="00F1199C"/>
    <w:rsid w:val="00F1211E"/>
    <w:rsid w:val="00F32584"/>
    <w:rsid w:val="00F426CD"/>
    <w:rsid w:val="00F447D8"/>
    <w:rsid w:val="00F54899"/>
    <w:rsid w:val="00F6215B"/>
    <w:rsid w:val="00F65AF0"/>
    <w:rsid w:val="00F77569"/>
    <w:rsid w:val="00F8071B"/>
    <w:rsid w:val="00FA3DE4"/>
    <w:rsid w:val="00FA42EC"/>
    <w:rsid w:val="00FA7CED"/>
    <w:rsid w:val="00FB0F10"/>
    <w:rsid w:val="00FC1B5D"/>
    <w:rsid w:val="00FC2BF2"/>
    <w:rsid w:val="00FD0BD6"/>
    <w:rsid w:val="00FD4D24"/>
    <w:rsid w:val="00FD7E22"/>
    <w:rsid w:val="00FE3C64"/>
    <w:rsid w:val="00FE4D4A"/>
    <w:rsid w:val="00FF0C09"/>
    <w:rsid w:val="00FF4193"/>
    <w:rsid w:val="00FF4806"/>
    <w:rsid w:val="00FF70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0AD3BE-9EFB-43AE-9169-C11A63F60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C30"/>
  </w:style>
  <w:style w:type="paragraph" w:styleId="1">
    <w:name w:val="heading 1"/>
    <w:basedOn w:val="a"/>
    <w:next w:val="a"/>
    <w:link w:val="10"/>
    <w:uiPriority w:val="9"/>
    <w:qFormat/>
    <w:rsid w:val="00B9313C"/>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sz w:val="24"/>
      <w:szCs w:val="24"/>
      <w:lang w:eastAsia="ru-RU"/>
    </w:rPr>
  </w:style>
  <w:style w:type="paragraph" w:styleId="2">
    <w:name w:val="heading 2"/>
    <w:basedOn w:val="a"/>
    <w:next w:val="a"/>
    <w:link w:val="20"/>
    <w:uiPriority w:val="9"/>
    <w:qFormat/>
    <w:rsid w:val="00177F31"/>
    <w:pPr>
      <w:keepNext/>
      <w:spacing w:after="0" w:line="360" w:lineRule="auto"/>
      <w:jc w:val="right"/>
      <w:outlineLvl w:val="1"/>
    </w:pPr>
    <w:rPr>
      <w:rFonts w:ascii="Arial" w:eastAsia="Times New Roman" w:hAnsi="Arial" w:cs="Times New Roman"/>
      <w:sz w:val="24"/>
      <w:szCs w:val="20"/>
      <w:lang w:eastAsia="ru-RU"/>
    </w:rPr>
  </w:style>
  <w:style w:type="paragraph" w:styleId="3">
    <w:name w:val="heading 3"/>
    <w:basedOn w:val="a"/>
    <w:next w:val="a"/>
    <w:link w:val="30"/>
    <w:uiPriority w:val="9"/>
    <w:unhideWhenUsed/>
    <w:qFormat/>
    <w:rsid w:val="00177F31"/>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paragraph" w:styleId="4">
    <w:name w:val="heading 4"/>
    <w:basedOn w:val="a"/>
    <w:next w:val="a"/>
    <w:link w:val="40"/>
    <w:uiPriority w:val="9"/>
    <w:unhideWhenUsed/>
    <w:qFormat/>
    <w:rsid w:val="00177F31"/>
    <w:pPr>
      <w:keepNext/>
      <w:keepLines/>
      <w:spacing w:before="40" w:after="0" w:line="240" w:lineRule="auto"/>
      <w:outlineLvl w:val="3"/>
    </w:pPr>
    <w:rPr>
      <w:rFonts w:asciiTheme="majorHAnsi" w:eastAsiaTheme="majorEastAsia" w:hAnsiTheme="majorHAnsi" w:cstheme="majorBidi"/>
      <w:i/>
      <w:iCs/>
      <w:color w:val="2E74B5" w:themeColor="accent1" w:themeShade="BF"/>
      <w:sz w:val="20"/>
      <w:szCs w:val="20"/>
      <w:lang w:eastAsia="ru-RU"/>
    </w:rPr>
  </w:style>
  <w:style w:type="paragraph" w:styleId="5">
    <w:name w:val="heading 5"/>
    <w:basedOn w:val="a"/>
    <w:next w:val="a"/>
    <w:link w:val="50"/>
    <w:uiPriority w:val="9"/>
    <w:unhideWhenUsed/>
    <w:qFormat/>
    <w:rsid w:val="00177F31"/>
    <w:pPr>
      <w:keepNext/>
      <w:keepLines/>
      <w:spacing w:before="40" w:after="0" w:line="240" w:lineRule="auto"/>
      <w:outlineLvl w:val="4"/>
    </w:pPr>
    <w:rPr>
      <w:rFonts w:asciiTheme="majorHAnsi" w:eastAsiaTheme="majorEastAsia" w:hAnsiTheme="majorHAnsi" w:cstheme="majorBidi"/>
      <w:color w:val="2E74B5" w:themeColor="accent1" w:themeShade="BF"/>
      <w:sz w:val="20"/>
      <w:szCs w:val="20"/>
      <w:lang w:eastAsia="ru-RU"/>
    </w:rPr>
  </w:style>
  <w:style w:type="paragraph" w:styleId="6">
    <w:name w:val="heading 6"/>
    <w:basedOn w:val="a"/>
    <w:next w:val="a"/>
    <w:link w:val="60"/>
    <w:uiPriority w:val="9"/>
    <w:semiHidden/>
    <w:unhideWhenUsed/>
    <w:qFormat/>
    <w:rsid w:val="00177F31"/>
    <w:pPr>
      <w:keepNext/>
      <w:keepLines/>
      <w:spacing w:before="200" w:after="0" w:line="276" w:lineRule="auto"/>
      <w:outlineLvl w:val="5"/>
    </w:pPr>
    <w:rPr>
      <w:rFonts w:asciiTheme="majorHAnsi" w:eastAsiaTheme="majorEastAsia" w:hAnsiTheme="majorHAnsi" w:cs="Times New Roman"/>
      <w:i/>
      <w:iCs/>
      <w:color w:val="1F4D78"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6110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annotation reference"/>
    <w:basedOn w:val="a0"/>
    <w:uiPriority w:val="99"/>
    <w:semiHidden/>
    <w:unhideWhenUsed/>
    <w:rsid w:val="008A1A8D"/>
    <w:rPr>
      <w:sz w:val="16"/>
      <w:szCs w:val="16"/>
    </w:rPr>
  </w:style>
  <w:style w:type="paragraph" w:styleId="a4">
    <w:name w:val="annotation text"/>
    <w:basedOn w:val="a"/>
    <w:link w:val="a5"/>
    <w:uiPriority w:val="99"/>
    <w:semiHidden/>
    <w:unhideWhenUsed/>
    <w:rsid w:val="008A1A8D"/>
    <w:pPr>
      <w:spacing w:line="240" w:lineRule="auto"/>
    </w:pPr>
    <w:rPr>
      <w:sz w:val="20"/>
      <w:szCs w:val="20"/>
    </w:rPr>
  </w:style>
  <w:style w:type="character" w:customStyle="1" w:styleId="a5">
    <w:name w:val="Текст примечания Знак"/>
    <w:basedOn w:val="a0"/>
    <w:link w:val="a4"/>
    <w:uiPriority w:val="99"/>
    <w:semiHidden/>
    <w:rsid w:val="008A1A8D"/>
    <w:rPr>
      <w:sz w:val="20"/>
      <w:szCs w:val="20"/>
    </w:rPr>
  </w:style>
  <w:style w:type="paragraph" w:styleId="a6">
    <w:name w:val="annotation subject"/>
    <w:basedOn w:val="a4"/>
    <w:next w:val="a4"/>
    <w:link w:val="a7"/>
    <w:uiPriority w:val="99"/>
    <w:semiHidden/>
    <w:unhideWhenUsed/>
    <w:rsid w:val="008A1A8D"/>
    <w:rPr>
      <w:b/>
      <w:bCs/>
    </w:rPr>
  </w:style>
  <w:style w:type="character" w:customStyle="1" w:styleId="a7">
    <w:name w:val="Тема примечания Знак"/>
    <w:basedOn w:val="a5"/>
    <w:link w:val="a6"/>
    <w:uiPriority w:val="99"/>
    <w:semiHidden/>
    <w:rsid w:val="008A1A8D"/>
    <w:rPr>
      <w:b/>
      <w:bCs/>
      <w:sz w:val="20"/>
      <w:szCs w:val="20"/>
    </w:rPr>
  </w:style>
  <w:style w:type="paragraph" w:styleId="a8">
    <w:name w:val="Balloon Text"/>
    <w:basedOn w:val="a"/>
    <w:link w:val="a9"/>
    <w:uiPriority w:val="99"/>
    <w:semiHidden/>
    <w:unhideWhenUsed/>
    <w:rsid w:val="008A1A8D"/>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A1A8D"/>
    <w:rPr>
      <w:rFonts w:ascii="Segoe UI" w:hAnsi="Segoe UI" w:cs="Segoe UI"/>
      <w:sz w:val="18"/>
      <w:szCs w:val="18"/>
    </w:rPr>
  </w:style>
  <w:style w:type="character" w:customStyle="1" w:styleId="block-infoleft">
    <w:name w:val="block-info__left"/>
    <w:basedOn w:val="a0"/>
    <w:rsid w:val="00B24B32"/>
  </w:style>
  <w:style w:type="character" w:styleId="aa">
    <w:name w:val="Hyperlink"/>
    <w:basedOn w:val="a0"/>
    <w:uiPriority w:val="99"/>
    <w:unhideWhenUsed/>
    <w:rsid w:val="00B24B32"/>
    <w:rPr>
      <w:color w:val="0000FF"/>
      <w:u w:val="single"/>
    </w:rPr>
  </w:style>
  <w:style w:type="paragraph" w:styleId="ab">
    <w:name w:val="header"/>
    <w:basedOn w:val="a"/>
    <w:link w:val="ac"/>
    <w:uiPriority w:val="99"/>
    <w:unhideWhenUsed/>
    <w:rsid w:val="001E62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1E6275"/>
  </w:style>
  <w:style w:type="paragraph" w:styleId="ad">
    <w:name w:val="footer"/>
    <w:basedOn w:val="a"/>
    <w:link w:val="ae"/>
    <w:uiPriority w:val="99"/>
    <w:unhideWhenUsed/>
    <w:rsid w:val="001E62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E6275"/>
  </w:style>
  <w:style w:type="paragraph" w:styleId="af">
    <w:name w:val="List Paragraph"/>
    <w:basedOn w:val="a"/>
    <w:uiPriority w:val="34"/>
    <w:qFormat/>
    <w:rsid w:val="00151816"/>
    <w:pPr>
      <w:ind w:left="720"/>
      <w:contextualSpacing/>
    </w:pPr>
  </w:style>
  <w:style w:type="table" w:styleId="af0">
    <w:name w:val="Table Grid"/>
    <w:basedOn w:val="a1"/>
    <w:uiPriority w:val="39"/>
    <w:rsid w:val="008507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B9313C"/>
    <w:rPr>
      <w:rFonts w:ascii="Arial" w:eastAsia="Times New Roman" w:hAnsi="Arial" w:cs="Times New Roman"/>
      <w:b/>
      <w:bCs/>
      <w:color w:val="000080"/>
      <w:sz w:val="24"/>
      <w:szCs w:val="24"/>
      <w:lang w:eastAsia="ru-RU"/>
    </w:rPr>
  </w:style>
  <w:style w:type="numbering" w:customStyle="1" w:styleId="11">
    <w:name w:val="Нет списка1"/>
    <w:next w:val="a2"/>
    <w:uiPriority w:val="99"/>
    <w:semiHidden/>
    <w:unhideWhenUsed/>
    <w:rsid w:val="00B9313C"/>
  </w:style>
  <w:style w:type="paragraph" w:customStyle="1" w:styleId="ConsPlusNormal">
    <w:name w:val="ConsPlusNormal"/>
    <w:rsid w:val="00B9313C"/>
    <w:pPr>
      <w:autoSpaceDE w:val="0"/>
      <w:autoSpaceDN w:val="0"/>
      <w:adjustRightInd w:val="0"/>
      <w:spacing w:after="0" w:line="240" w:lineRule="auto"/>
    </w:pPr>
    <w:rPr>
      <w:rFonts w:ascii="Arial" w:hAnsi="Arial" w:cs="Arial"/>
      <w:sz w:val="20"/>
      <w:szCs w:val="20"/>
    </w:rPr>
  </w:style>
  <w:style w:type="paragraph" w:customStyle="1" w:styleId="12">
    <w:name w:val="Текст сноски1"/>
    <w:basedOn w:val="a"/>
    <w:next w:val="af1"/>
    <w:link w:val="af2"/>
    <w:uiPriority w:val="99"/>
    <w:semiHidden/>
    <w:unhideWhenUsed/>
    <w:rsid w:val="00B9313C"/>
    <w:pPr>
      <w:spacing w:after="0" w:line="240" w:lineRule="auto"/>
    </w:pPr>
    <w:rPr>
      <w:rFonts w:eastAsia="Times New Roman"/>
      <w:sz w:val="20"/>
      <w:szCs w:val="20"/>
      <w:lang w:eastAsia="ru-RU"/>
    </w:rPr>
  </w:style>
  <w:style w:type="character" w:customStyle="1" w:styleId="af2">
    <w:name w:val="Текст сноски Знак"/>
    <w:basedOn w:val="a0"/>
    <w:link w:val="12"/>
    <w:uiPriority w:val="99"/>
    <w:semiHidden/>
    <w:rsid w:val="00B9313C"/>
    <w:rPr>
      <w:rFonts w:eastAsia="Times New Roman"/>
      <w:sz w:val="20"/>
      <w:szCs w:val="20"/>
      <w:lang w:eastAsia="ru-RU"/>
    </w:rPr>
  </w:style>
  <w:style w:type="character" w:styleId="af3">
    <w:name w:val="footnote reference"/>
    <w:basedOn w:val="a0"/>
    <w:uiPriority w:val="99"/>
    <w:semiHidden/>
    <w:unhideWhenUsed/>
    <w:rsid w:val="00B9313C"/>
    <w:rPr>
      <w:vertAlign w:val="superscript"/>
    </w:rPr>
  </w:style>
  <w:style w:type="paragraph" w:styleId="af1">
    <w:name w:val="footnote text"/>
    <w:basedOn w:val="a"/>
    <w:link w:val="13"/>
    <w:uiPriority w:val="99"/>
    <w:semiHidden/>
    <w:unhideWhenUsed/>
    <w:rsid w:val="00B9313C"/>
    <w:pPr>
      <w:spacing w:after="0" w:line="240" w:lineRule="auto"/>
    </w:pPr>
    <w:rPr>
      <w:rFonts w:eastAsia="Times New Roman"/>
      <w:sz w:val="20"/>
      <w:szCs w:val="20"/>
      <w:lang w:eastAsia="ru-RU"/>
    </w:rPr>
  </w:style>
  <w:style w:type="character" w:customStyle="1" w:styleId="13">
    <w:name w:val="Текст сноски Знак1"/>
    <w:basedOn w:val="a0"/>
    <w:link w:val="af1"/>
    <w:uiPriority w:val="99"/>
    <w:semiHidden/>
    <w:rsid w:val="00B9313C"/>
    <w:rPr>
      <w:rFonts w:eastAsia="Times New Roman"/>
      <w:sz w:val="20"/>
      <w:szCs w:val="20"/>
      <w:lang w:eastAsia="ru-RU"/>
    </w:rPr>
  </w:style>
  <w:style w:type="character" w:customStyle="1" w:styleId="af4">
    <w:name w:val="Гипертекстовая ссылка"/>
    <w:uiPriority w:val="99"/>
    <w:rsid w:val="00B9313C"/>
    <w:rPr>
      <w:b/>
      <w:bCs/>
      <w:color w:val="008000"/>
    </w:rPr>
  </w:style>
  <w:style w:type="paragraph" w:styleId="af5">
    <w:name w:val="No Spacing"/>
    <w:uiPriority w:val="1"/>
    <w:qFormat/>
    <w:rsid w:val="00B9313C"/>
    <w:pPr>
      <w:spacing w:after="0" w:line="240" w:lineRule="auto"/>
    </w:pPr>
    <w:rPr>
      <w:rFonts w:eastAsia="Times New Roman"/>
      <w:lang w:eastAsia="ru-RU"/>
    </w:rPr>
  </w:style>
  <w:style w:type="paragraph" w:customStyle="1" w:styleId="af6">
    <w:name w:val="Нормальный (таблица)"/>
    <w:basedOn w:val="a"/>
    <w:next w:val="a"/>
    <w:uiPriority w:val="99"/>
    <w:rsid w:val="00B9313C"/>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7">
    <w:name w:val="Прижатый влево"/>
    <w:basedOn w:val="a"/>
    <w:next w:val="a"/>
    <w:uiPriority w:val="99"/>
    <w:rsid w:val="00B9313C"/>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table" w:customStyle="1" w:styleId="14">
    <w:name w:val="Сетка таблицы1"/>
    <w:basedOn w:val="a1"/>
    <w:next w:val="af0"/>
    <w:uiPriority w:val="39"/>
    <w:rsid w:val="00B9313C"/>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nhideWhenUsed/>
    <w:rsid w:val="00B931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B9313C"/>
    <w:rPr>
      <w:rFonts w:ascii="Courier New" w:eastAsia="Times New Roman" w:hAnsi="Courier New" w:cs="Courier New"/>
      <w:sz w:val="20"/>
      <w:szCs w:val="20"/>
      <w:lang w:eastAsia="ru-RU"/>
    </w:rPr>
  </w:style>
  <w:style w:type="paragraph" w:customStyle="1" w:styleId="ConsPlusTitle">
    <w:name w:val="ConsPlusTitle"/>
    <w:rsid w:val="00B9313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customStyle="1" w:styleId="15">
    <w:name w:val="Текст концевой сноски1"/>
    <w:basedOn w:val="a"/>
    <w:next w:val="af8"/>
    <w:link w:val="af9"/>
    <w:uiPriority w:val="99"/>
    <w:rsid w:val="00B9313C"/>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15"/>
    <w:uiPriority w:val="99"/>
    <w:rsid w:val="00B9313C"/>
    <w:rPr>
      <w:rFonts w:ascii="Times New Roman" w:eastAsia="Times New Roman" w:hAnsi="Times New Roman" w:cs="Times New Roman"/>
      <w:sz w:val="20"/>
      <w:szCs w:val="20"/>
      <w:lang w:eastAsia="ru-RU"/>
    </w:rPr>
  </w:style>
  <w:style w:type="character" w:styleId="afa">
    <w:name w:val="endnote reference"/>
    <w:basedOn w:val="a0"/>
    <w:uiPriority w:val="99"/>
    <w:rsid w:val="00B9313C"/>
    <w:rPr>
      <w:vertAlign w:val="superscript"/>
    </w:rPr>
  </w:style>
  <w:style w:type="paragraph" w:styleId="af8">
    <w:name w:val="endnote text"/>
    <w:basedOn w:val="a"/>
    <w:link w:val="16"/>
    <w:uiPriority w:val="99"/>
    <w:unhideWhenUsed/>
    <w:rsid w:val="00B9313C"/>
    <w:pPr>
      <w:spacing w:after="0" w:line="240" w:lineRule="auto"/>
    </w:pPr>
    <w:rPr>
      <w:rFonts w:eastAsia="Times New Roman"/>
      <w:sz w:val="20"/>
      <w:szCs w:val="20"/>
      <w:lang w:eastAsia="ru-RU"/>
    </w:rPr>
  </w:style>
  <w:style w:type="character" w:customStyle="1" w:styleId="16">
    <w:name w:val="Текст концевой сноски Знак1"/>
    <w:basedOn w:val="a0"/>
    <w:link w:val="af8"/>
    <w:uiPriority w:val="99"/>
    <w:semiHidden/>
    <w:rsid w:val="00B9313C"/>
    <w:rPr>
      <w:rFonts w:eastAsia="Times New Roman"/>
      <w:sz w:val="20"/>
      <w:szCs w:val="20"/>
      <w:lang w:eastAsia="ru-RU"/>
    </w:rPr>
  </w:style>
  <w:style w:type="character" w:styleId="afb">
    <w:name w:val="FollowedHyperlink"/>
    <w:basedOn w:val="a0"/>
    <w:uiPriority w:val="99"/>
    <w:semiHidden/>
    <w:unhideWhenUsed/>
    <w:rsid w:val="00960329"/>
    <w:rPr>
      <w:color w:val="954F72" w:themeColor="followedHyperlink"/>
      <w:u w:val="single"/>
    </w:rPr>
  </w:style>
  <w:style w:type="paragraph" w:customStyle="1" w:styleId="8">
    <w:name w:val="8 пт (нум. список)"/>
    <w:basedOn w:val="a"/>
    <w:semiHidden/>
    <w:rsid w:val="00C01708"/>
    <w:pPr>
      <w:numPr>
        <w:ilvl w:val="2"/>
        <w:numId w:val="3"/>
      </w:numPr>
      <w:spacing w:before="40" w:after="40" w:line="240" w:lineRule="auto"/>
      <w:jc w:val="both"/>
    </w:pPr>
    <w:rPr>
      <w:rFonts w:ascii="Times New Roman" w:eastAsia="Times New Roman" w:hAnsi="Times New Roman" w:cs="Times New Roman"/>
      <w:sz w:val="16"/>
      <w:szCs w:val="24"/>
      <w:lang w:val="en-US" w:eastAsia="ru-RU"/>
    </w:rPr>
  </w:style>
  <w:style w:type="paragraph" w:customStyle="1" w:styleId="9">
    <w:name w:val="9 пт (нум. список)"/>
    <w:basedOn w:val="a"/>
    <w:semiHidden/>
    <w:rsid w:val="00C01708"/>
    <w:pPr>
      <w:numPr>
        <w:ilvl w:val="1"/>
        <w:numId w:val="3"/>
      </w:numPr>
      <w:spacing w:before="144" w:after="144" w:line="240" w:lineRule="auto"/>
      <w:jc w:val="both"/>
    </w:pPr>
    <w:rPr>
      <w:rFonts w:ascii="Times New Roman" w:eastAsia="Times New Roman" w:hAnsi="Times New Roman" w:cs="Times New Roman"/>
      <w:sz w:val="24"/>
      <w:szCs w:val="24"/>
      <w:lang w:eastAsia="ru-RU"/>
    </w:rPr>
  </w:style>
  <w:style w:type="paragraph" w:customStyle="1" w:styleId="NumberList">
    <w:name w:val="Number List"/>
    <w:basedOn w:val="a"/>
    <w:rsid w:val="00C01708"/>
    <w:pPr>
      <w:numPr>
        <w:numId w:val="3"/>
      </w:numPr>
      <w:spacing w:before="120" w:after="0" w:line="240" w:lineRule="auto"/>
      <w:jc w:val="both"/>
    </w:pPr>
    <w:rPr>
      <w:rFonts w:ascii="Times New Roman" w:eastAsia="Times New Roman" w:hAnsi="Times New Roman" w:cs="Times New Roman"/>
      <w:sz w:val="24"/>
      <w:szCs w:val="24"/>
      <w:lang w:eastAsia="ru-RU"/>
    </w:rPr>
  </w:style>
  <w:style w:type="table" w:customStyle="1" w:styleId="21">
    <w:name w:val="Сетка таблицы2"/>
    <w:basedOn w:val="a1"/>
    <w:next w:val="af0"/>
    <w:uiPriority w:val="39"/>
    <w:rsid w:val="00D34C5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uiPriority w:val="59"/>
    <w:rsid w:val="0047213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77F31"/>
    <w:rPr>
      <w:rFonts w:ascii="Arial" w:eastAsia="Times New Roman" w:hAnsi="Arial" w:cs="Times New Roman"/>
      <w:sz w:val="24"/>
      <w:szCs w:val="20"/>
      <w:lang w:eastAsia="ru-RU"/>
    </w:rPr>
  </w:style>
  <w:style w:type="character" w:customStyle="1" w:styleId="30">
    <w:name w:val="Заголовок 3 Знак"/>
    <w:basedOn w:val="a0"/>
    <w:link w:val="3"/>
    <w:uiPriority w:val="9"/>
    <w:rsid w:val="00177F31"/>
    <w:rPr>
      <w:rFonts w:asciiTheme="majorHAnsi" w:eastAsiaTheme="majorEastAsia" w:hAnsiTheme="majorHAnsi" w:cs="Times New Roman"/>
      <w:b/>
      <w:bCs/>
      <w:color w:val="5B9BD5" w:themeColor="accent1"/>
      <w:lang w:eastAsia="ru-RU"/>
    </w:rPr>
  </w:style>
  <w:style w:type="character" w:customStyle="1" w:styleId="40">
    <w:name w:val="Заголовок 4 Знак"/>
    <w:basedOn w:val="a0"/>
    <w:link w:val="4"/>
    <w:uiPriority w:val="9"/>
    <w:rsid w:val="00177F31"/>
    <w:rPr>
      <w:rFonts w:asciiTheme="majorHAnsi" w:eastAsiaTheme="majorEastAsia" w:hAnsiTheme="majorHAnsi" w:cstheme="majorBidi"/>
      <w:i/>
      <w:iCs/>
      <w:color w:val="2E74B5" w:themeColor="accent1" w:themeShade="BF"/>
      <w:sz w:val="20"/>
      <w:szCs w:val="20"/>
      <w:lang w:eastAsia="ru-RU"/>
    </w:rPr>
  </w:style>
  <w:style w:type="character" w:customStyle="1" w:styleId="50">
    <w:name w:val="Заголовок 5 Знак"/>
    <w:basedOn w:val="a0"/>
    <w:link w:val="5"/>
    <w:uiPriority w:val="9"/>
    <w:rsid w:val="00177F31"/>
    <w:rPr>
      <w:rFonts w:asciiTheme="majorHAnsi" w:eastAsiaTheme="majorEastAsia" w:hAnsiTheme="majorHAnsi" w:cstheme="majorBidi"/>
      <w:color w:val="2E74B5" w:themeColor="accent1" w:themeShade="BF"/>
      <w:sz w:val="20"/>
      <w:szCs w:val="20"/>
      <w:lang w:eastAsia="ru-RU"/>
    </w:rPr>
  </w:style>
  <w:style w:type="character" w:customStyle="1" w:styleId="60">
    <w:name w:val="Заголовок 6 Знак"/>
    <w:basedOn w:val="a0"/>
    <w:link w:val="6"/>
    <w:uiPriority w:val="9"/>
    <w:semiHidden/>
    <w:rsid w:val="00177F31"/>
    <w:rPr>
      <w:rFonts w:asciiTheme="majorHAnsi" w:eastAsiaTheme="majorEastAsia" w:hAnsiTheme="majorHAnsi" w:cs="Times New Roman"/>
      <w:i/>
      <w:iCs/>
      <w:color w:val="1F4D78" w:themeColor="accent1" w:themeShade="7F"/>
      <w:lang w:eastAsia="ru-RU"/>
    </w:rPr>
  </w:style>
  <w:style w:type="character" w:styleId="afc">
    <w:name w:val="Strong"/>
    <w:basedOn w:val="a0"/>
    <w:uiPriority w:val="22"/>
    <w:qFormat/>
    <w:rsid w:val="00177F31"/>
    <w:rPr>
      <w:rFonts w:cs="Times New Roman"/>
      <w:b/>
      <w:bCs/>
    </w:rPr>
  </w:style>
  <w:style w:type="paragraph" w:styleId="afd">
    <w:name w:val="Normal (Web)"/>
    <w:basedOn w:val="a"/>
    <w:uiPriority w:val="99"/>
    <w:rsid w:val="00177F31"/>
    <w:pPr>
      <w:spacing w:before="100" w:beforeAutospacing="1" w:after="100" w:afterAutospacing="1" w:line="240" w:lineRule="auto"/>
    </w:pPr>
    <w:rPr>
      <w:rFonts w:ascii="Arial Unicode MS" w:eastAsia="Arial Unicode MS" w:hAnsi="Arial Unicode MS" w:cs="Arial Unicode MS"/>
      <w:sz w:val="24"/>
      <w:szCs w:val="24"/>
      <w:lang w:eastAsia="ru-RU"/>
    </w:rPr>
  </w:style>
  <w:style w:type="character" w:customStyle="1" w:styleId="apple-converted-space">
    <w:name w:val="apple-converted-space"/>
    <w:basedOn w:val="a0"/>
    <w:rsid w:val="00177F31"/>
    <w:rPr>
      <w:rFonts w:cs="Times New Roman"/>
    </w:rPr>
  </w:style>
  <w:style w:type="paragraph" w:customStyle="1" w:styleId="s1">
    <w:name w:val="s_1"/>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47">
    <w:name w:val="Font Style47"/>
    <w:basedOn w:val="a0"/>
    <w:rsid w:val="00177F31"/>
    <w:rPr>
      <w:rFonts w:ascii="Times New Roman" w:hAnsi="Times New Roman" w:cs="Times New Roman"/>
      <w:sz w:val="22"/>
      <w:szCs w:val="22"/>
    </w:rPr>
  </w:style>
  <w:style w:type="paragraph" w:styleId="afe">
    <w:name w:val="Body Text Indent"/>
    <w:basedOn w:val="a"/>
    <w:link w:val="aff"/>
    <w:uiPriority w:val="99"/>
    <w:rsid w:val="00177F31"/>
    <w:pPr>
      <w:autoSpaceDE w:val="0"/>
      <w:autoSpaceDN w:val="0"/>
      <w:adjustRightInd w:val="0"/>
      <w:spacing w:after="0" w:line="240" w:lineRule="auto"/>
      <w:ind w:firstLine="540"/>
      <w:jc w:val="both"/>
    </w:pPr>
    <w:rPr>
      <w:rFonts w:ascii="Arial" w:eastAsia="Times New Roman" w:hAnsi="Arial" w:cs="Arial"/>
      <w:sz w:val="24"/>
      <w:szCs w:val="24"/>
      <w:lang w:eastAsia="ru-RU"/>
    </w:rPr>
  </w:style>
  <w:style w:type="character" w:customStyle="1" w:styleId="aff">
    <w:name w:val="Основной текст с отступом Знак"/>
    <w:basedOn w:val="a0"/>
    <w:link w:val="afe"/>
    <w:uiPriority w:val="99"/>
    <w:rsid w:val="00177F31"/>
    <w:rPr>
      <w:rFonts w:ascii="Arial" w:eastAsia="Times New Roman" w:hAnsi="Arial" w:cs="Arial"/>
      <w:sz w:val="24"/>
      <w:szCs w:val="24"/>
      <w:lang w:eastAsia="ru-RU"/>
    </w:rPr>
  </w:style>
  <w:style w:type="character" w:customStyle="1" w:styleId="32">
    <w:name w:val="Основной текст с отступом 3 Знак"/>
    <w:basedOn w:val="a0"/>
    <w:link w:val="33"/>
    <w:uiPriority w:val="99"/>
    <w:semiHidden/>
    <w:rsid w:val="00177F31"/>
    <w:rPr>
      <w:rFonts w:eastAsiaTheme="minorEastAsia" w:cs="Times New Roman"/>
      <w:sz w:val="16"/>
      <w:szCs w:val="16"/>
      <w:lang w:eastAsia="ru-RU"/>
    </w:rPr>
  </w:style>
  <w:style w:type="paragraph" w:styleId="33">
    <w:name w:val="Body Text Indent 3"/>
    <w:basedOn w:val="a"/>
    <w:link w:val="32"/>
    <w:uiPriority w:val="99"/>
    <w:semiHidden/>
    <w:unhideWhenUsed/>
    <w:rsid w:val="00177F31"/>
    <w:pPr>
      <w:spacing w:after="120" w:line="276" w:lineRule="auto"/>
      <w:ind w:left="283"/>
    </w:pPr>
    <w:rPr>
      <w:rFonts w:eastAsiaTheme="minorEastAsia" w:cs="Times New Roman"/>
      <w:sz w:val="16"/>
      <w:szCs w:val="16"/>
      <w:lang w:eastAsia="ru-RU"/>
    </w:rPr>
  </w:style>
  <w:style w:type="character" w:customStyle="1" w:styleId="310">
    <w:name w:val="Основной текст с отступом 3 Знак1"/>
    <w:basedOn w:val="a0"/>
    <w:uiPriority w:val="99"/>
    <w:semiHidden/>
    <w:rsid w:val="00177F31"/>
    <w:rPr>
      <w:sz w:val="16"/>
      <w:szCs w:val="16"/>
    </w:rPr>
  </w:style>
  <w:style w:type="character" w:customStyle="1" w:styleId="s102">
    <w:name w:val="s_102"/>
    <w:basedOn w:val="a0"/>
    <w:rsid w:val="00177F31"/>
    <w:rPr>
      <w:rFonts w:cs="Times New Roman"/>
      <w:b/>
      <w:bCs/>
      <w:color w:val="000080"/>
    </w:rPr>
  </w:style>
  <w:style w:type="paragraph" w:customStyle="1" w:styleId="aff0">
    <w:name w:val="Вертикальный отступ"/>
    <w:basedOn w:val="a"/>
    <w:rsid w:val="00177F31"/>
    <w:pPr>
      <w:spacing w:after="0" w:line="240" w:lineRule="auto"/>
      <w:jc w:val="center"/>
    </w:pPr>
    <w:rPr>
      <w:rFonts w:ascii="Times New Roman" w:eastAsia="Times New Roman" w:hAnsi="Times New Roman" w:cs="Times New Roman"/>
      <w:sz w:val="28"/>
      <w:szCs w:val="28"/>
      <w:lang w:val="en-US" w:eastAsia="ru-RU"/>
    </w:rPr>
  </w:style>
  <w:style w:type="character" w:customStyle="1" w:styleId="FontStyle46">
    <w:name w:val="Font Style46"/>
    <w:rsid w:val="00177F31"/>
    <w:rPr>
      <w:rFonts w:ascii="Times New Roman" w:hAnsi="Times New Roman"/>
      <w:sz w:val="22"/>
    </w:rPr>
  </w:style>
  <w:style w:type="paragraph" w:customStyle="1" w:styleId="Style16">
    <w:name w:val="Style16"/>
    <w:basedOn w:val="a"/>
    <w:rsid w:val="00177F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f1">
    <w:name w:val="Title"/>
    <w:basedOn w:val="a"/>
    <w:link w:val="aff2"/>
    <w:uiPriority w:val="10"/>
    <w:qFormat/>
    <w:rsid w:val="00177F31"/>
    <w:pPr>
      <w:spacing w:after="0" w:line="240" w:lineRule="auto"/>
      <w:jc w:val="center"/>
    </w:pPr>
    <w:rPr>
      <w:rFonts w:ascii="Times New Roman" w:eastAsia="Times New Roman" w:hAnsi="Times New Roman" w:cs="Times New Roman"/>
      <w:b/>
      <w:sz w:val="32"/>
      <w:szCs w:val="24"/>
      <w:lang w:eastAsia="ru-RU"/>
    </w:rPr>
  </w:style>
  <w:style w:type="character" w:customStyle="1" w:styleId="aff2">
    <w:name w:val="Название Знак"/>
    <w:basedOn w:val="a0"/>
    <w:link w:val="aff1"/>
    <w:uiPriority w:val="10"/>
    <w:rsid w:val="00177F31"/>
    <w:rPr>
      <w:rFonts w:ascii="Times New Roman" w:eastAsia="Times New Roman" w:hAnsi="Times New Roman" w:cs="Times New Roman"/>
      <w:b/>
      <w:sz w:val="32"/>
      <w:szCs w:val="24"/>
      <w:lang w:eastAsia="ru-RU"/>
    </w:rPr>
  </w:style>
  <w:style w:type="character" w:customStyle="1" w:styleId="22">
    <w:name w:val="Основной текст с отступом 2 Знак"/>
    <w:basedOn w:val="a0"/>
    <w:link w:val="23"/>
    <w:uiPriority w:val="99"/>
    <w:semiHidden/>
    <w:rsid w:val="00177F31"/>
    <w:rPr>
      <w:rFonts w:eastAsiaTheme="minorEastAsia" w:cs="Times New Roman"/>
      <w:lang w:eastAsia="ru-RU"/>
    </w:rPr>
  </w:style>
  <w:style w:type="paragraph" w:styleId="23">
    <w:name w:val="Body Text Indent 2"/>
    <w:basedOn w:val="a"/>
    <w:link w:val="22"/>
    <w:uiPriority w:val="99"/>
    <w:semiHidden/>
    <w:unhideWhenUsed/>
    <w:rsid w:val="00177F31"/>
    <w:pPr>
      <w:spacing w:after="120" w:line="480" w:lineRule="auto"/>
      <w:ind w:left="283"/>
    </w:pPr>
    <w:rPr>
      <w:rFonts w:eastAsiaTheme="minorEastAsia" w:cs="Times New Roman"/>
      <w:lang w:eastAsia="ru-RU"/>
    </w:rPr>
  </w:style>
  <w:style w:type="character" w:customStyle="1" w:styleId="210">
    <w:name w:val="Основной текст с отступом 2 Знак1"/>
    <w:basedOn w:val="a0"/>
    <w:uiPriority w:val="99"/>
    <w:semiHidden/>
    <w:rsid w:val="00177F31"/>
  </w:style>
  <w:style w:type="character" w:customStyle="1" w:styleId="s111">
    <w:name w:val="s_111"/>
    <w:basedOn w:val="a0"/>
    <w:rsid w:val="00177F31"/>
    <w:rPr>
      <w:rFonts w:cs="Times New Roman"/>
    </w:rPr>
  </w:style>
  <w:style w:type="paragraph" w:customStyle="1" w:styleId="aff3">
    <w:name w:val="Содержимое таблицы"/>
    <w:basedOn w:val="a"/>
    <w:rsid w:val="00177F31"/>
    <w:pPr>
      <w:widowControl w:val="0"/>
      <w:suppressLineNumbers/>
      <w:suppressAutoHyphens/>
      <w:spacing w:after="0" w:line="240" w:lineRule="auto"/>
    </w:pPr>
    <w:rPr>
      <w:rFonts w:ascii="Arial" w:eastAsia="Times New Roman" w:hAnsi="Arial" w:cs="Times New Roman"/>
      <w:kern w:val="1"/>
      <w:sz w:val="20"/>
      <w:szCs w:val="24"/>
      <w:lang w:eastAsia="ru-RU"/>
    </w:rPr>
  </w:style>
  <w:style w:type="character" w:customStyle="1" w:styleId="blk">
    <w:name w:val="blk"/>
    <w:basedOn w:val="a0"/>
    <w:rsid w:val="00177F31"/>
    <w:rPr>
      <w:rFonts w:cs="Times New Roman"/>
    </w:rPr>
  </w:style>
  <w:style w:type="paragraph" w:customStyle="1" w:styleId="headertext">
    <w:name w:val="header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3">
    <w:name w:val="s_3"/>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6">
    <w:name w:val="s_16"/>
    <w:basedOn w:val="a"/>
    <w:rsid w:val="00177F3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177F31"/>
    <w:rPr>
      <w:rFonts w:ascii="Times New Roman" w:hAnsi="Times New Roman" w:cs="Times New Roman"/>
      <w:b/>
      <w:bCs/>
      <w:color w:val="000000"/>
      <w:sz w:val="28"/>
      <w:szCs w:val="28"/>
    </w:rPr>
  </w:style>
  <w:style w:type="paragraph" w:styleId="aff4">
    <w:name w:val="Body Text"/>
    <w:basedOn w:val="a"/>
    <w:link w:val="aff5"/>
    <w:uiPriority w:val="99"/>
    <w:rsid w:val="00177F31"/>
    <w:pPr>
      <w:spacing w:after="120" w:line="240" w:lineRule="auto"/>
    </w:pPr>
    <w:rPr>
      <w:rFonts w:ascii="Times New Roman" w:eastAsia="Times New Roman" w:hAnsi="Times New Roman" w:cs="Times New Roman"/>
      <w:sz w:val="20"/>
      <w:szCs w:val="20"/>
      <w:lang w:eastAsia="ru-RU"/>
    </w:rPr>
  </w:style>
  <w:style w:type="character" w:customStyle="1" w:styleId="aff5">
    <w:name w:val="Основной текст Знак"/>
    <w:basedOn w:val="a0"/>
    <w:link w:val="aff4"/>
    <w:uiPriority w:val="99"/>
    <w:rsid w:val="00177F31"/>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177F31"/>
    <w:pPr>
      <w:widowControl w:val="0"/>
      <w:autoSpaceDE w:val="0"/>
      <w:autoSpaceDN w:val="0"/>
      <w:spacing w:after="0" w:line="240" w:lineRule="auto"/>
    </w:pPr>
    <w:rPr>
      <w:rFonts w:ascii="Times New Roman" w:eastAsia="Times New Roman" w:hAnsi="Times New Roman" w:cs="Times New Roman"/>
    </w:rPr>
  </w:style>
  <w:style w:type="character" w:customStyle="1" w:styleId="aff6">
    <w:name w:val="Цветовое выделение"/>
    <w:uiPriority w:val="99"/>
    <w:rsid w:val="00177F31"/>
    <w:rPr>
      <w:b/>
      <w:color w:val="26282F"/>
    </w:rPr>
  </w:style>
  <w:style w:type="paragraph" w:customStyle="1" w:styleId="aff7">
    <w:name w:val="Комментарий"/>
    <w:basedOn w:val="a"/>
    <w:next w:val="a"/>
    <w:uiPriority w:val="99"/>
    <w:rsid w:val="00177F31"/>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lang w:eastAsia="ru-RU"/>
    </w:rPr>
  </w:style>
  <w:style w:type="paragraph" w:customStyle="1" w:styleId="aff8">
    <w:name w:val="Таблицы (моноширинный)"/>
    <w:basedOn w:val="a"/>
    <w:next w:val="a"/>
    <w:uiPriority w:val="99"/>
    <w:rsid w:val="00177F31"/>
    <w:pPr>
      <w:widowControl w:val="0"/>
      <w:autoSpaceDE w:val="0"/>
      <w:autoSpaceDN w:val="0"/>
      <w:adjustRightInd w:val="0"/>
      <w:spacing w:after="0" w:line="240" w:lineRule="auto"/>
    </w:pPr>
    <w:rPr>
      <w:rFonts w:ascii="Courier New" w:eastAsiaTheme="minorEastAsia" w:hAnsi="Courier New" w:cs="Courier New"/>
      <w:sz w:val="24"/>
      <w:szCs w:val="24"/>
      <w:lang w:eastAsia="ru-RU"/>
    </w:rPr>
  </w:style>
  <w:style w:type="character" w:styleId="aff9">
    <w:name w:val="Placeholder Text"/>
    <w:basedOn w:val="a0"/>
    <w:uiPriority w:val="99"/>
    <w:semiHidden/>
    <w:rsid w:val="00177F31"/>
    <w:rPr>
      <w:color w:val="808080"/>
    </w:rPr>
  </w:style>
  <w:style w:type="character" w:customStyle="1" w:styleId="fontstyle11">
    <w:name w:val="fontstyle11"/>
    <w:basedOn w:val="a0"/>
    <w:rsid w:val="00E330CE"/>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42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mail.ru/compose?To=uaig@adm%2dmirny.ru" TargetMode="External"/><Relationship Id="rId18" Type="http://schemas.openxmlformats.org/officeDocument/2006/relationships/hyperlink" Target="http://docs.cntd.ru/document/902271495" TargetMode="External"/><Relationship Id="rId26" Type="http://schemas.openxmlformats.org/officeDocument/2006/relationships/hyperlink" Target="consultantplus://offline/ref=53FBBB3F5A6A633592BD145195045CC7153BDEF68178ECD445A9B15F2206BAF80E413098E284F472O4nDC" TargetMode="External"/><Relationship Id="rId39" Type="http://schemas.openxmlformats.org/officeDocument/2006/relationships/hyperlink" Target="consultantplus://offline/ref=995432B2ECB2CCFF8E917E9E8E16CEA47F3413E733B5508867EE49B61845FB1AA6BB7A703D5777A4O4r2G" TargetMode="External"/><Relationship Id="rId21" Type="http://schemas.openxmlformats.org/officeDocument/2006/relationships/hyperlink" Target="consultantplus://offline/ref=A0D3B7B0AB60DD7D2A2BE98F0C4501A9E3D9D3A0629D961A74E10DD8DD6A324359E3E8B6E3D1BE0FW5R0G" TargetMode="External"/><Relationship Id="rId34" Type="http://schemas.openxmlformats.org/officeDocument/2006/relationships/hyperlink" Target="consultantplus://offline/ref=152FF1EA0F582CD1006A56DA28CF9FA9663C19E4C7395F857B416E297D299BDB0BD7E2295CDE100AOBd7G" TargetMode="External"/><Relationship Id="rId42" Type="http://schemas.openxmlformats.org/officeDocument/2006/relationships/hyperlink" Target="consultantplus://offline/ref=C69E37470D558CD5F608E16ECF8CA38C817B17755E7E29A2783510C96D4Bw4G" TargetMode="External"/><Relationship Id="rId47" Type="http://schemas.openxmlformats.org/officeDocument/2006/relationships/hyperlink" Target="http://internet.garant.ru/document/redirect/990941/2770"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cntd.ru/document/902141645" TargetMode="External"/><Relationship Id="rId29" Type="http://schemas.openxmlformats.org/officeDocument/2006/relationships/hyperlink" Target="consultantplus://offline/ref=53FBBB3F5A6A633592BD145195045CC7153BDEF68178ECD445A9B15F2206BAF80E413098E284F472O4nDC" TargetMode="External"/><Relationship Id="rId11" Type="http://schemas.openxmlformats.org/officeDocument/2006/relationships/hyperlink" Target="http://www.gosuslugi.ru" TargetMode="External"/><Relationship Id="rId24" Type="http://schemas.openxmlformats.org/officeDocument/2006/relationships/hyperlink" Target="consultantplus://offline/ref=A0D3B7B0AB60DD7D2A2BE98F0C4501A9E3D9D3A0629D961A74E10DD8DD6A324359E3E8B6E3D1BE0FW5R0G" TargetMode="External"/><Relationship Id="rId32" Type="http://schemas.openxmlformats.org/officeDocument/2006/relationships/hyperlink" Target="http://www.&#1077;-yakutia.ru" TargetMode="External"/><Relationship Id="rId37" Type="http://schemas.openxmlformats.org/officeDocument/2006/relationships/hyperlink" Target="consultantplus://offline/ref=995432B2ECB2CCFF8E917E9E8E16CEA47F3413E733B5508867EE49B61845FB1AA6BB7A703D5777A4O4r2G" TargetMode="External"/><Relationship Id="rId40" Type="http://schemas.openxmlformats.org/officeDocument/2006/relationships/hyperlink" Target="consultantplus://offline/ref=995432B2ECB2CCFF8E917E9E8E16CEA47F3413E733B5508867EE49B61845FB1AA6BB7A703D5777A4O4r2G" TargetMode="External"/><Relationship Id="rId45" Type="http://schemas.openxmlformats.org/officeDocument/2006/relationships/hyperlink" Target="http://internet.garant.ru/document/redirect/990941/2770" TargetMode="External"/><Relationship Id="rId53"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hyperlink" Target="http://www.mfcsakha.ru" TargetMode="External"/><Relationship Id="rId19" Type="http://schemas.openxmlformats.org/officeDocument/2006/relationships/hyperlink" Target="http://docs.cntd.ru/document/902354759" TargetMode="External"/><Relationship Id="rId31" Type="http://schemas.openxmlformats.org/officeDocument/2006/relationships/hyperlink" Target="http://www.gosuslugi.ru" TargetMode="External"/><Relationship Id="rId44" Type="http://schemas.openxmlformats.org/officeDocument/2006/relationships/hyperlink" Target="consultantplus://offline/ref=BE412DF92822FA1E8FBD535493D330045C29074A5A47797713F06A2036NCL8H" TargetMode="External"/><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1072;&#1083;&#1084;&#1072;&#1079;&#1085;&#1099;&#1081;-&#1082;&#1088;&#1072;&#1081;.&#1088;&#1092;/" TargetMode="External"/><Relationship Id="rId14" Type="http://schemas.openxmlformats.org/officeDocument/2006/relationships/hyperlink" Target="http://docs.cntd.ru/document/9004937" TargetMode="External"/><Relationship Id="rId22" Type="http://schemas.openxmlformats.org/officeDocument/2006/relationships/hyperlink" Target="consultantplus://offline/ref=A0D3B7B0AB60DD7D2A2BE98F0C4501A9E3D9D3A0629D961A74E10DD8DD6A324359E3E8B6E3D1BE0FW5R0G" TargetMode="External"/><Relationship Id="rId27" Type="http://schemas.openxmlformats.org/officeDocument/2006/relationships/hyperlink" Target="consultantplus://offline/ref=53FBBB3F5A6A633592BD145195045CC7153BDEF68178ECD445A9B15F2206BAF80E413098E284F472O4nDC" TargetMode="External"/><Relationship Id="rId30" Type="http://schemas.openxmlformats.org/officeDocument/2006/relationships/hyperlink" Target="consultantplus://offline/ref=53FBBB3F5A6A633592BD145195045CC7153BDEF68178ECD445A9B15F2206BAF80E413098E284F472O4nDC" TargetMode="External"/><Relationship Id="rId35" Type="http://schemas.openxmlformats.org/officeDocument/2006/relationships/hyperlink" Target="consultantplus://offline/ref=152FF1EA0F582CD1006A56DA28CF9FA9663C19E4C7395F857B416E297D299BDB0BD7E2295CDE100AOBd7G" TargetMode="External"/><Relationship Id="rId43" Type="http://schemas.openxmlformats.org/officeDocument/2006/relationships/hyperlink" Target="consultantplus://offline/ref=BE412DF92822FA1E8FBD535493D330045C29074C594C797713F06A2036NCL8H" TargetMode="External"/><Relationship Id="rId48" Type="http://schemas.openxmlformats.org/officeDocument/2006/relationships/hyperlink" Target="http://internet.garant.ru/document/redirect/12148567/0" TargetMode="External"/><Relationship Id="rId8" Type="http://schemas.openxmlformats.org/officeDocument/2006/relationships/hyperlink" Target="http://docs.cntd.ru/document/902228011"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e-yakutia.ru" TargetMode="External"/><Relationship Id="rId17" Type="http://schemas.openxmlformats.org/officeDocument/2006/relationships/hyperlink" Target="http://docs.cntd.ru/document/902228011" TargetMode="External"/><Relationship Id="rId25" Type="http://schemas.openxmlformats.org/officeDocument/2006/relationships/hyperlink" Target="consultantplus://offline/ref=53FBBB3F5A6A633592BD145195045CC7153BDEF68178ECD445A9B15F2206BAF80E41309BE6O8n0C" TargetMode="External"/><Relationship Id="rId33" Type="http://schemas.openxmlformats.org/officeDocument/2006/relationships/hyperlink" Target="consultantplus://offline/ref=152FF1EA0F582CD1006A56DA28CF9FA9663C19E4C7395F857B416E297D299BDB0BD7E2295CDE100AOBd7G" TargetMode="External"/><Relationship Id="rId38" Type="http://schemas.openxmlformats.org/officeDocument/2006/relationships/hyperlink" Target="consultantplus://offline/ref=995432B2ECB2CCFF8E917E9E8E16CEA47F3413E733B5508867EE49B61845FB1AA6BB7A703D5777A4O4r2G" TargetMode="External"/><Relationship Id="rId46" Type="http://schemas.openxmlformats.org/officeDocument/2006/relationships/hyperlink" Target="http://internet.garant.ru/document/redirect/12148567/0" TargetMode="External"/><Relationship Id="rId20" Type="http://schemas.openxmlformats.org/officeDocument/2006/relationships/hyperlink" Target="consultantplus://offline/ref=9F21BE8CC1216408351D037AE244E5224D14D63FC3C3B60302510FA6F698592D0D6F93F0t622B" TargetMode="External"/><Relationship Id="rId41" Type="http://schemas.openxmlformats.org/officeDocument/2006/relationships/hyperlink" Target="consultantplus://offline/ref=995432B2ECB2CCFF8E917E9E8E16CEA47F3413E733B5508867EE49B61845FB1AA6BB7A703D5777A4O4r2G"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cntd.ru/document/901876063" TargetMode="External"/><Relationship Id="rId23" Type="http://schemas.openxmlformats.org/officeDocument/2006/relationships/hyperlink" Target="consultantplus://offline/ref=A0D3B7B0AB60DD7D2A2BE98F0C4501A9E3D9D3A0629D961A74E10DD8DD6A324359E3E8B6E3D1BE0FW5R0G" TargetMode="External"/><Relationship Id="rId28" Type="http://schemas.openxmlformats.org/officeDocument/2006/relationships/hyperlink" Target="consultantplus://offline/ref=53FBBB3F5A6A633592BD145195045CC7153BDEF68178ECD445A9B15F2206BAF80E413098E284F472O4nBC" TargetMode="External"/><Relationship Id="rId36" Type="http://schemas.openxmlformats.org/officeDocument/2006/relationships/hyperlink" Target="consultantplus://offline/ref=152FF1EA0F582CD1006A56DA28CF9FA9663C19E4C7395F857B416E297D299BDB0BD7E2295CDE100AOBd7G" TargetMode="External"/><Relationship Id="rId4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C60A472688348279BC85F306D14C3C9"/>
        <w:category>
          <w:name w:val="Общие"/>
          <w:gallery w:val="placeholder"/>
        </w:category>
        <w:types>
          <w:type w:val="bbPlcHdr"/>
        </w:types>
        <w:behaviors>
          <w:behavior w:val="content"/>
        </w:behaviors>
        <w:guid w:val="{6FFC98A5-4900-4441-AFAA-CDD4B25C9EA9}"/>
      </w:docPartPr>
      <w:docPartBody>
        <w:p w:rsidR="000D10F4" w:rsidRDefault="000E7B34" w:rsidP="000E7B34">
          <w:pPr>
            <w:pStyle w:val="FC60A472688348279BC85F306D14C3C9"/>
          </w:pPr>
          <w:r w:rsidRPr="00A35D41">
            <w:rPr>
              <w:rStyle w:val="a3"/>
            </w:rPr>
            <w:t>Место для ввода текста.</w:t>
          </w:r>
        </w:p>
      </w:docPartBody>
    </w:docPart>
    <w:docPart>
      <w:docPartPr>
        <w:name w:val="4488F27CBCBF4E2E9C63810E8EAAB2FB"/>
        <w:category>
          <w:name w:val="Общие"/>
          <w:gallery w:val="placeholder"/>
        </w:category>
        <w:types>
          <w:type w:val="bbPlcHdr"/>
        </w:types>
        <w:behaviors>
          <w:behavior w:val="content"/>
        </w:behaviors>
        <w:guid w:val="{0672AF0D-40D3-4C11-9718-91CBD9766EDB}"/>
      </w:docPartPr>
      <w:docPartBody>
        <w:p w:rsidR="000D10F4" w:rsidRDefault="000E7B34" w:rsidP="000E7B34">
          <w:pPr>
            <w:pStyle w:val="4488F27CBCBF4E2E9C63810E8EAAB2FB"/>
          </w:pPr>
          <w:r w:rsidRPr="00A35D41">
            <w:rPr>
              <w:rStyle w:val="a3"/>
            </w:rPr>
            <w:t>Место для ввода текста.</w:t>
          </w:r>
        </w:p>
      </w:docPartBody>
    </w:docPart>
    <w:docPart>
      <w:docPartPr>
        <w:name w:val="FA1E0A38625E4202847190B48C4E0399"/>
        <w:category>
          <w:name w:val="Общие"/>
          <w:gallery w:val="placeholder"/>
        </w:category>
        <w:types>
          <w:type w:val="bbPlcHdr"/>
        </w:types>
        <w:behaviors>
          <w:behavior w:val="content"/>
        </w:behaviors>
        <w:guid w:val="{E40B82B6-BA83-453D-9B46-AE7658A7BB05}"/>
      </w:docPartPr>
      <w:docPartBody>
        <w:p w:rsidR="000D10F4" w:rsidRDefault="000E7B34" w:rsidP="000E7B34">
          <w:pPr>
            <w:pStyle w:val="FA1E0A38625E4202847190B48C4E0399"/>
          </w:pPr>
          <w:r w:rsidRPr="00A35D41">
            <w:rPr>
              <w:rStyle w:val="a3"/>
            </w:rPr>
            <w:t>Место для ввода текста.</w:t>
          </w:r>
        </w:p>
      </w:docPartBody>
    </w:docPart>
    <w:docPart>
      <w:docPartPr>
        <w:name w:val="0BF45B7F4AB6427E850A433B8A81BF7A"/>
        <w:category>
          <w:name w:val="Общие"/>
          <w:gallery w:val="placeholder"/>
        </w:category>
        <w:types>
          <w:type w:val="bbPlcHdr"/>
        </w:types>
        <w:behaviors>
          <w:behavior w:val="content"/>
        </w:behaviors>
        <w:guid w:val="{8791F170-380C-4B6F-9684-911021E458F1}"/>
      </w:docPartPr>
      <w:docPartBody>
        <w:p w:rsidR="00C1086F" w:rsidRDefault="005D11E9" w:rsidP="005D11E9">
          <w:pPr>
            <w:pStyle w:val="0BF45B7F4AB6427E850A433B8A81BF7A"/>
          </w:pPr>
          <w:r w:rsidRPr="00A35D41">
            <w:rPr>
              <w:rStyle w:val="a3"/>
            </w:rPr>
            <w:t>Место для ввода текста.</w:t>
          </w:r>
        </w:p>
      </w:docPartBody>
    </w:docPart>
    <w:docPart>
      <w:docPartPr>
        <w:name w:val="C632069BEA6A4F09BBBD97209DBA50B8"/>
        <w:category>
          <w:name w:val="Общие"/>
          <w:gallery w:val="placeholder"/>
        </w:category>
        <w:types>
          <w:type w:val="bbPlcHdr"/>
        </w:types>
        <w:behaviors>
          <w:behavior w:val="content"/>
        </w:behaviors>
        <w:guid w:val="{4FE421B7-A17B-496A-BE2B-CEC4673851FC}"/>
      </w:docPartPr>
      <w:docPartBody>
        <w:p w:rsidR="00C1086F" w:rsidRDefault="00C1086F" w:rsidP="00C1086F">
          <w:pPr>
            <w:pStyle w:val="C632069BEA6A4F09BBBD97209DBA50B8"/>
          </w:pPr>
          <w:r w:rsidRPr="00A35D41">
            <w:rPr>
              <w:rStyle w:val="a3"/>
            </w:rPr>
            <w:t>Место для ввода текста.</w:t>
          </w:r>
        </w:p>
      </w:docPartBody>
    </w:docPart>
    <w:docPart>
      <w:docPartPr>
        <w:name w:val="516C5BD8E061424D82DE51855801BEB9"/>
        <w:category>
          <w:name w:val="Общие"/>
          <w:gallery w:val="placeholder"/>
        </w:category>
        <w:types>
          <w:type w:val="bbPlcHdr"/>
        </w:types>
        <w:behaviors>
          <w:behavior w:val="content"/>
        </w:behaviors>
        <w:guid w:val="{DD7FD895-75EA-421F-808B-074BE9DD8B59}"/>
      </w:docPartPr>
      <w:docPartBody>
        <w:p w:rsidR="00C1086F" w:rsidRDefault="00C1086F" w:rsidP="00C1086F">
          <w:pPr>
            <w:pStyle w:val="516C5BD8E061424D82DE51855801BEB9"/>
          </w:pPr>
          <w:r w:rsidRPr="00A35D41">
            <w:rPr>
              <w:rStyle w:val="a3"/>
            </w:rPr>
            <w:t>Место для ввода текста.</w:t>
          </w:r>
        </w:p>
      </w:docPartBody>
    </w:docPart>
    <w:docPart>
      <w:docPartPr>
        <w:name w:val="2705172317F84C7FBDB866CBCF69182F"/>
        <w:category>
          <w:name w:val="Общие"/>
          <w:gallery w:val="placeholder"/>
        </w:category>
        <w:types>
          <w:type w:val="bbPlcHdr"/>
        </w:types>
        <w:behaviors>
          <w:behavior w:val="content"/>
        </w:behaviors>
        <w:guid w:val="{20F97FB1-2B5A-4C56-8752-B9F8F590D549}"/>
      </w:docPartPr>
      <w:docPartBody>
        <w:p w:rsidR="00C1086F" w:rsidRDefault="00C1086F" w:rsidP="00C1086F">
          <w:pPr>
            <w:pStyle w:val="2705172317F84C7FBDB866CBCF69182F"/>
          </w:pPr>
          <w:r w:rsidRPr="00A35D41">
            <w:rPr>
              <w:rStyle w:val="a3"/>
            </w:rPr>
            <w:t>Место для ввода текста.</w:t>
          </w:r>
        </w:p>
      </w:docPartBody>
    </w:docPart>
    <w:docPart>
      <w:docPartPr>
        <w:name w:val="B248AFC891E14E7A88098A26924AE294"/>
        <w:category>
          <w:name w:val="Общие"/>
          <w:gallery w:val="placeholder"/>
        </w:category>
        <w:types>
          <w:type w:val="bbPlcHdr"/>
        </w:types>
        <w:behaviors>
          <w:behavior w:val="content"/>
        </w:behaviors>
        <w:guid w:val="{F2FAA2C0-E488-4FEC-AB78-6F4D96E32FF8}"/>
      </w:docPartPr>
      <w:docPartBody>
        <w:p w:rsidR="00C1086F" w:rsidRDefault="00C1086F" w:rsidP="00C1086F">
          <w:pPr>
            <w:pStyle w:val="B248AFC891E14E7A88098A26924AE294"/>
          </w:pPr>
          <w:r w:rsidRPr="00A35D41">
            <w:rPr>
              <w:rStyle w:val="a3"/>
            </w:rPr>
            <w:t>Место для ввода текста.</w:t>
          </w:r>
        </w:p>
      </w:docPartBody>
    </w:docPart>
    <w:docPart>
      <w:docPartPr>
        <w:name w:val="D7AE95DA6DD74F9AB870C8E9B80B2BCF"/>
        <w:category>
          <w:name w:val="Общие"/>
          <w:gallery w:val="placeholder"/>
        </w:category>
        <w:types>
          <w:type w:val="bbPlcHdr"/>
        </w:types>
        <w:behaviors>
          <w:behavior w:val="content"/>
        </w:behaviors>
        <w:guid w:val="{87A5713D-C0F9-40A9-8F03-CB74A1AA360C}"/>
      </w:docPartPr>
      <w:docPartBody>
        <w:p w:rsidR="00C1086F" w:rsidRDefault="00C1086F" w:rsidP="00C1086F">
          <w:pPr>
            <w:pStyle w:val="D7AE95DA6DD74F9AB870C8E9B80B2BCF"/>
          </w:pPr>
          <w:r w:rsidRPr="00A35D41">
            <w:rPr>
              <w:rStyle w:val="a3"/>
            </w:rPr>
            <w:t>Место для ввода текста.</w:t>
          </w:r>
        </w:p>
      </w:docPartBody>
    </w:docPart>
    <w:docPart>
      <w:docPartPr>
        <w:name w:val="CD885EA6E3874C9A894A6F3BF4773265"/>
        <w:category>
          <w:name w:val="Общие"/>
          <w:gallery w:val="placeholder"/>
        </w:category>
        <w:types>
          <w:type w:val="bbPlcHdr"/>
        </w:types>
        <w:behaviors>
          <w:behavior w:val="content"/>
        </w:behaviors>
        <w:guid w:val="{845D7975-023D-4F52-9604-CAECE00BEFC0}"/>
      </w:docPartPr>
      <w:docPartBody>
        <w:p w:rsidR="00C1086F" w:rsidRDefault="00C1086F" w:rsidP="00C1086F">
          <w:pPr>
            <w:pStyle w:val="CD885EA6E3874C9A894A6F3BF4773265"/>
          </w:pPr>
          <w:r w:rsidRPr="00A35D41">
            <w:rPr>
              <w:rStyle w:val="a3"/>
            </w:rPr>
            <w:t>Место для ввода текста.</w:t>
          </w:r>
        </w:p>
      </w:docPartBody>
    </w:docPart>
    <w:docPart>
      <w:docPartPr>
        <w:name w:val="79DB0B41F4094294BBCF1D16EDFF4B47"/>
        <w:category>
          <w:name w:val="Общие"/>
          <w:gallery w:val="placeholder"/>
        </w:category>
        <w:types>
          <w:type w:val="bbPlcHdr"/>
        </w:types>
        <w:behaviors>
          <w:behavior w:val="content"/>
        </w:behaviors>
        <w:guid w:val="{C9B4C30B-C04A-4CC4-AF76-1D95A1F1DEBD}"/>
      </w:docPartPr>
      <w:docPartBody>
        <w:p w:rsidR="00C1086F" w:rsidRDefault="00C1086F" w:rsidP="00C1086F">
          <w:pPr>
            <w:pStyle w:val="79DB0B41F4094294BBCF1D16EDFF4B47"/>
          </w:pPr>
          <w:r w:rsidRPr="00A35D41">
            <w:rPr>
              <w:rStyle w:val="a3"/>
            </w:rPr>
            <w:t>Место для ввода текста.</w:t>
          </w:r>
        </w:p>
      </w:docPartBody>
    </w:docPart>
    <w:docPart>
      <w:docPartPr>
        <w:name w:val="C5085542677B4F998CEB7C3539D881BF"/>
        <w:category>
          <w:name w:val="Общие"/>
          <w:gallery w:val="placeholder"/>
        </w:category>
        <w:types>
          <w:type w:val="bbPlcHdr"/>
        </w:types>
        <w:behaviors>
          <w:behavior w:val="content"/>
        </w:behaviors>
        <w:guid w:val="{61D21D3C-8ABF-47B1-BA4E-C60F069B4F81}"/>
      </w:docPartPr>
      <w:docPartBody>
        <w:p w:rsidR="00C1086F" w:rsidRDefault="00C1086F" w:rsidP="00C1086F">
          <w:pPr>
            <w:pStyle w:val="C5085542677B4F998CEB7C3539D881BF"/>
          </w:pPr>
          <w:r w:rsidRPr="00A35D41">
            <w:rPr>
              <w:rStyle w:val="a3"/>
            </w:rPr>
            <w:t>Место для ввода текста.</w:t>
          </w:r>
        </w:p>
      </w:docPartBody>
    </w:docPart>
    <w:docPart>
      <w:docPartPr>
        <w:name w:val="9F380F1A9F704FC98E6C66150105901B"/>
        <w:category>
          <w:name w:val="Общие"/>
          <w:gallery w:val="placeholder"/>
        </w:category>
        <w:types>
          <w:type w:val="bbPlcHdr"/>
        </w:types>
        <w:behaviors>
          <w:behavior w:val="content"/>
        </w:behaviors>
        <w:guid w:val="{E433B906-DCDF-4D41-A240-67A503EDACE3}"/>
      </w:docPartPr>
      <w:docPartBody>
        <w:p w:rsidR="00EA09E1" w:rsidRDefault="00C1086F" w:rsidP="00C1086F">
          <w:pPr>
            <w:pStyle w:val="9F380F1A9F704FC98E6C66150105901B"/>
          </w:pPr>
          <w:r w:rsidRPr="00A35D41">
            <w:rPr>
              <w:rStyle w:val="a3"/>
            </w:rPr>
            <w:t>Место для ввода текста.</w:t>
          </w:r>
        </w:p>
      </w:docPartBody>
    </w:docPart>
    <w:docPart>
      <w:docPartPr>
        <w:name w:val="23CCCCE1E4C24AEF9CAF85AB4691B6E3"/>
        <w:category>
          <w:name w:val="Общие"/>
          <w:gallery w:val="placeholder"/>
        </w:category>
        <w:types>
          <w:type w:val="bbPlcHdr"/>
        </w:types>
        <w:behaviors>
          <w:behavior w:val="content"/>
        </w:behaviors>
        <w:guid w:val="{CDE04635-FA49-46EE-8E7C-6E50436CC060}"/>
      </w:docPartPr>
      <w:docPartBody>
        <w:p w:rsidR="00EA09E1" w:rsidRDefault="00C1086F" w:rsidP="00C1086F">
          <w:pPr>
            <w:pStyle w:val="23CCCCE1E4C24AEF9CAF85AB4691B6E3"/>
          </w:pPr>
          <w:r w:rsidRPr="00A35D41">
            <w:rPr>
              <w:rStyle w:val="a3"/>
            </w:rPr>
            <w:t>Место для ввода текста.</w:t>
          </w:r>
        </w:p>
      </w:docPartBody>
    </w:docPart>
    <w:docPart>
      <w:docPartPr>
        <w:name w:val="13D0075BD96840599BD95BDEF1643163"/>
        <w:category>
          <w:name w:val="Общие"/>
          <w:gallery w:val="placeholder"/>
        </w:category>
        <w:types>
          <w:type w:val="bbPlcHdr"/>
        </w:types>
        <w:behaviors>
          <w:behavior w:val="content"/>
        </w:behaviors>
        <w:guid w:val="{F4F1C3A8-8A82-4212-84EE-4AE1A6AAA5C3}"/>
      </w:docPartPr>
      <w:docPartBody>
        <w:p w:rsidR="00EA09E1" w:rsidRDefault="00C1086F" w:rsidP="00C1086F">
          <w:pPr>
            <w:pStyle w:val="13D0075BD96840599BD95BDEF1643163"/>
          </w:pPr>
          <w:r w:rsidRPr="00A35D41">
            <w:rPr>
              <w:rStyle w:val="a3"/>
            </w:rPr>
            <w:t>Место для ввода текста.</w:t>
          </w:r>
        </w:p>
      </w:docPartBody>
    </w:docPart>
    <w:docPart>
      <w:docPartPr>
        <w:name w:val="47C69143DA644348891FC1EB6E97F1E6"/>
        <w:category>
          <w:name w:val="Общие"/>
          <w:gallery w:val="placeholder"/>
        </w:category>
        <w:types>
          <w:type w:val="bbPlcHdr"/>
        </w:types>
        <w:behaviors>
          <w:behavior w:val="content"/>
        </w:behaviors>
        <w:guid w:val="{4E1C05B6-F824-43B9-857E-084338BDACBA}"/>
      </w:docPartPr>
      <w:docPartBody>
        <w:p w:rsidR="00EA09E1" w:rsidRDefault="00C1086F" w:rsidP="00C1086F">
          <w:pPr>
            <w:pStyle w:val="47C69143DA644348891FC1EB6E97F1E6"/>
          </w:pPr>
          <w:r w:rsidRPr="00A35D41">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characterSpacingControl w:val="doNotCompress"/>
  <w:compat>
    <w:useFELayout/>
    <w:compatSetting w:name="compatibilityMode" w:uri="http://schemas.microsoft.com/office/word" w:val="12"/>
  </w:compat>
  <w:rsids>
    <w:rsidRoot w:val="000E7B34"/>
    <w:rsid w:val="000D10F4"/>
    <w:rsid w:val="000E7B34"/>
    <w:rsid w:val="005D11E9"/>
    <w:rsid w:val="00616016"/>
    <w:rsid w:val="00C1086F"/>
    <w:rsid w:val="00EA09E1"/>
    <w:rsid w:val="00F67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0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1086F"/>
    <w:rPr>
      <w:color w:val="808080"/>
    </w:rPr>
  </w:style>
  <w:style w:type="paragraph" w:customStyle="1" w:styleId="FC60A472688348279BC85F306D14C3C9">
    <w:name w:val="FC60A472688348279BC85F306D14C3C9"/>
    <w:rsid w:val="000E7B34"/>
  </w:style>
  <w:style w:type="paragraph" w:customStyle="1" w:styleId="4488F27CBCBF4E2E9C63810E8EAAB2FB">
    <w:name w:val="4488F27CBCBF4E2E9C63810E8EAAB2FB"/>
    <w:rsid w:val="000E7B34"/>
  </w:style>
  <w:style w:type="paragraph" w:customStyle="1" w:styleId="FA1E0A38625E4202847190B48C4E0399">
    <w:name w:val="FA1E0A38625E4202847190B48C4E0399"/>
    <w:rsid w:val="000E7B34"/>
  </w:style>
  <w:style w:type="paragraph" w:customStyle="1" w:styleId="EF354905E273402FB2D750D04B61FBF6">
    <w:name w:val="EF354905E273402FB2D750D04B61FBF6"/>
    <w:rsid w:val="000E7B34"/>
  </w:style>
  <w:style w:type="paragraph" w:customStyle="1" w:styleId="FF9D6F4DD610417DA95128F45587AA8A">
    <w:name w:val="FF9D6F4DD610417DA95128F45587AA8A"/>
    <w:rsid w:val="000E7B34"/>
  </w:style>
  <w:style w:type="paragraph" w:customStyle="1" w:styleId="93C4CA0082D444F18B856E9A656552B8">
    <w:name w:val="93C4CA0082D444F18B856E9A656552B8"/>
    <w:rsid w:val="000E7B34"/>
  </w:style>
  <w:style w:type="paragraph" w:customStyle="1" w:styleId="78813575D20A409788677669219E7BAA">
    <w:name w:val="78813575D20A409788677669219E7BAA"/>
    <w:rsid w:val="005D11E9"/>
  </w:style>
  <w:style w:type="paragraph" w:customStyle="1" w:styleId="0BF45B7F4AB6427E850A433B8A81BF7A">
    <w:name w:val="0BF45B7F4AB6427E850A433B8A81BF7A"/>
    <w:rsid w:val="005D11E9"/>
  </w:style>
  <w:style w:type="paragraph" w:customStyle="1" w:styleId="EF3FB1F23DDA4F54B9E53EA0AFC1DBA7">
    <w:name w:val="EF3FB1F23DDA4F54B9E53EA0AFC1DBA7"/>
    <w:rsid w:val="005D11E9"/>
  </w:style>
  <w:style w:type="paragraph" w:customStyle="1" w:styleId="C632069BEA6A4F09BBBD97209DBA50B8">
    <w:name w:val="C632069BEA6A4F09BBBD97209DBA50B8"/>
    <w:rsid w:val="00C1086F"/>
    <w:pPr>
      <w:spacing w:after="160" w:line="259" w:lineRule="auto"/>
    </w:pPr>
  </w:style>
  <w:style w:type="paragraph" w:customStyle="1" w:styleId="516C5BD8E061424D82DE51855801BEB9">
    <w:name w:val="516C5BD8E061424D82DE51855801BEB9"/>
    <w:rsid w:val="00C1086F"/>
    <w:pPr>
      <w:spacing w:after="160" w:line="259" w:lineRule="auto"/>
    </w:pPr>
  </w:style>
  <w:style w:type="paragraph" w:customStyle="1" w:styleId="2705172317F84C7FBDB866CBCF69182F">
    <w:name w:val="2705172317F84C7FBDB866CBCF69182F"/>
    <w:rsid w:val="00C1086F"/>
    <w:pPr>
      <w:spacing w:after="160" w:line="259" w:lineRule="auto"/>
    </w:pPr>
  </w:style>
  <w:style w:type="paragraph" w:customStyle="1" w:styleId="B248AFC891E14E7A88098A26924AE294">
    <w:name w:val="B248AFC891E14E7A88098A26924AE294"/>
    <w:rsid w:val="00C1086F"/>
    <w:pPr>
      <w:spacing w:after="160" w:line="259" w:lineRule="auto"/>
    </w:pPr>
  </w:style>
  <w:style w:type="paragraph" w:customStyle="1" w:styleId="D7AE95DA6DD74F9AB870C8E9B80B2BCF">
    <w:name w:val="D7AE95DA6DD74F9AB870C8E9B80B2BCF"/>
    <w:rsid w:val="00C1086F"/>
    <w:pPr>
      <w:spacing w:after="160" w:line="259" w:lineRule="auto"/>
    </w:pPr>
  </w:style>
  <w:style w:type="paragraph" w:customStyle="1" w:styleId="CD885EA6E3874C9A894A6F3BF4773265">
    <w:name w:val="CD885EA6E3874C9A894A6F3BF4773265"/>
    <w:rsid w:val="00C1086F"/>
    <w:pPr>
      <w:spacing w:after="160" w:line="259" w:lineRule="auto"/>
    </w:pPr>
  </w:style>
  <w:style w:type="paragraph" w:customStyle="1" w:styleId="79DB0B41F4094294BBCF1D16EDFF4B47">
    <w:name w:val="79DB0B41F4094294BBCF1D16EDFF4B47"/>
    <w:rsid w:val="00C1086F"/>
    <w:pPr>
      <w:spacing w:after="160" w:line="259" w:lineRule="auto"/>
    </w:pPr>
  </w:style>
  <w:style w:type="paragraph" w:customStyle="1" w:styleId="C5085542677B4F998CEB7C3539D881BF">
    <w:name w:val="C5085542677B4F998CEB7C3539D881BF"/>
    <w:rsid w:val="00C1086F"/>
    <w:pPr>
      <w:spacing w:after="160" w:line="259" w:lineRule="auto"/>
    </w:pPr>
  </w:style>
  <w:style w:type="paragraph" w:customStyle="1" w:styleId="9F380F1A9F704FC98E6C66150105901B">
    <w:name w:val="9F380F1A9F704FC98E6C66150105901B"/>
    <w:rsid w:val="00C1086F"/>
    <w:pPr>
      <w:spacing w:after="160" w:line="259" w:lineRule="auto"/>
    </w:pPr>
  </w:style>
  <w:style w:type="paragraph" w:customStyle="1" w:styleId="23CCCCE1E4C24AEF9CAF85AB4691B6E3">
    <w:name w:val="23CCCCE1E4C24AEF9CAF85AB4691B6E3"/>
    <w:rsid w:val="00C1086F"/>
    <w:pPr>
      <w:spacing w:after="160" w:line="259" w:lineRule="auto"/>
    </w:pPr>
  </w:style>
  <w:style w:type="paragraph" w:customStyle="1" w:styleId="13D0075BD96840599BD95BDEF1643163">
    <w:name w:val="13D0075BD96840599BD95BDEF1643163"/>
    <w:rsid w:val="00C1086F"/>
    <w:pPr>
      <w:spacing w:after="160" w:line="259" w:lineRule="auto"/>
    </w:pPr>
  </w:style>
  <w:style w:type="paragraph" w:customStyle="1" w:styleId="47C69143DA644348891FC1EB6E97F1E6">
    <w:name w:val="47C69143DA644348891FC1EB6E97F1E6"/>
    <w:rsid w:val="00C1086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0144A-989E-4B30-8565-8381F4B1C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48</Pages>
  <Words>19571</Words>
  <Characters>111558</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Жирков Михаил Михайлович</dc:creator>
  <cp:lastModifiedBy>Якушова Анна Владимировна</cp:lastModifiedBy>
  <cp:revision>9</cp:revision>
  <cp:lastPrinted>2016-05-24T07:42:00Z</cp:lastPrinted>
  <dcterms:created xsi:type="dcterms:W3CDTF">2021-08-30T21:07:00Z</dcterms:created>
  <dcterms:modified xsi:type="dcterms:W3CDTF">2021-08-31T04:07:00Z</dcterms:modified>
</cp:coreProperties>
</file>